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351B836D"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B164EC">
        <w:rPr>
          <w:rFonts w:ascii="GHEA Grapalat" w:hAnsi="GHEA Grapalat"/>
          <w:lang w:val="hy-AM"/>
        </w:rPr>
        <w:t>17</w:t>
      </w:r>
      <w:r w:rsidR="00FB2BEA">
        <w:rPr>
          <w:rFonts w:ascii="GHEA Grapalat" w:hAnsi="GHEA Grapalat"/>
          <w:lang w:val="hy-AM"/>
        </w:rPr>
        <w:t>.</w:t>
      </w:r>
      <w:r w:rsidR="00F721AA">
        <w:rPr>
          <w:rFonts w:ascii="GHEA Grapalat" w:hAnsi="GHEA Grapalat"/>
          <w:lang w:val="hy-AM"/>
        </w:rPr>
        <w:t>02</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w:t>
      </w:r>
      <w:r w:rsidR="00AD0062">
        <w:rPr>
          <w:rFonts w:ascii="GHEA Grapalat" w:hAnsi="GHEA Grapalat"/>
          <w:lang w:val="hy-AM"/>
        </w:rPr>
        <w:t>6</w:t>
      </w:r>
      <w:r w:rsidRPr="00051B69">
        <w:rPr>
          <w:rFonts w:ascii="GHEA Grapalat" w:hAnsi="GHEA Grapalat"/>
        </w:rPr>
        <w:t xml:space="preserve"> года N </w:t>
      </w:r>
      <w:r w:rsidR="006B5894">
        <w:rPr>
          <w:rFonts w:ascii="GHEA Grapalat" w:hAnsi="GHEA Grapalat"/>
          <w:lang w:val="hy-AM"/>
        </w:rPr>
        <w:t>2</w:t>
      </w:r>
    </w:p>
    <w:p w14:paraId="5960BA97" w14:textId="46585F38"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B164EC">
        <w:rPr>
          <w:rFonts w:ascii="GHEA Grapalat" w:hAnsi="GHEA Grapalat"/>
        </w:rPr>
        <w:t>ԵՔ-ԲՄԽԾՁԲ-26/29</w:t>
      </w:r>
    </w:p>
    <w:p w14:paraId="5D247708" w14:textId="77777777" w:rsidR="007E6F04" w:rsidRPr="009044F1"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243E14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Pr="00C428A0">
        <w:rPr>
          <w:rFonts w:ascii="GHEA Grapalat" w:hAnsi="GHEA Grapalat"/>
        </w:rPr>
        <w:t>открытый конкурс,</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0B338BA5"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Pr="00FB2BEA">
        <w:rPr>
          <w:rFonts w:ascii="GHEA Grapalat" w:hAnsi="GHEA Grapalat"/>
          <w:b/>
          <w:bCs/>
        </w:rPr>
        <w:t xml:space="preserve">услуг </w:t>
      </w:r>
      <w:r w:rsidR="00B164EC">
        <w:rPr>
          <w:rFonts w:ascii="GHEA Grapalat" w:hAnsi="GHEA Grapalat"/>
          <w:b/>
          <w:bCs/>
          <w:iCs/>
          <w:lang w:val="hy-AM"/>
        </w:rPr>
        <w:t xml:space="preserve">по техническому контролю качества работ по ремонту асфальтобетонного покрытия улиц, тротуаров и дворов для нужд административного района Канакер-Зейтун города Еревана  </w:t>
      </w:r>
      <w:r w:rsidR="00CF6DD9" w:rsidRPr="00CF6DD9">
        <w:rPr>
          <w:rFonts w:ascii="GHEA Grapalat" w:hAnsi="GHEA Grapalat"/>
          <w:b/>
          <w:bCs/>
          <w:iCs/>
          <w:lang w:val="hy-AM"/>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B164EC"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w:t>
      </w:r>
      <w:r w:rsidRPr="00B164EC">
        <w:rPr>
          <w:rFonts w:ascii="GHEA Grapalat" w:hAnsi="GHEA Grapalat"/>
          <w:spacing w:val="-6"/>
        </w:rPr>
        <w:t xml:space="preserve">форме в течение рабочего дня, следующего за днем получения заявления. </w:t>
      </w:r>
    </w:p>
    <w:p w14:paraId="491FEC24" w14:textId="04AFCB69" w:rsidR="00051B69" w:rsidRPr="00B164EC" w:rsidRDefault="00051B69" w:rsidP="00051B69">
      <w:pPr>
        <w:widowControl w:val="0"/>
        <w:spacing w:after="160"/>
        <w:ind w:firstLine="567"/>
        <w:jc w:val="both"/>
        <w:rPr>
          <w:rFonts w:ascii="GHEA Grapalat" w:hAnsi="GHEA Grapalat"/>
          <w:lang w:val="hy-AM"/>
        </w:rPr>
      </w:pPr>
      <w:r w:rsidRPr="00B164EC">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B164EC">
        <w:rPr>
          <w:rFonts w:ascii="Arial LatArm" w:hAnsi="Arial LatArm"/>
          <w:i/>
          <w:sz w:val="20"/>
          <w:szCs w:val="20"/>
        </w:rPr>
        <w:fldChar w:fldCharType="begin"/>
      </w:r>
      <w:r w:rsidRPr="00B164EC">
        <w:rPr>
          <w:rFonts w:ascii="Arial LatArm" w:hAnsi="Arial LatArm"/>
          <w:i/>
          <w:sz w:val="20"/>
          <w:szCs w:val="20"/>
        </w:rPr>
        <w:instrText>HYPERLINK "http://www.armeps.am/" \h</w:instrText>
      </w:r>
      <w:r w:rsidRPr="00B164EC">
        <w:rPr>
          <w:rFonts w:ascii="Arial LatArm" w:hAnsi="Arial LatArm"/>
          <w:i/>
          <w:sz w:val="20"/>
          <w:szCs w:val="20"/>
        </w:rPr>
      </w:r>
      <w:r w:rsidRPr="00B164EC">
        <w:rPr>
          <w:rFonts w:ascii="Arial LatArm" w:hAnsi="Arial LatArm"/>
          <w:i/>
          <w:sz w:val="20"/>
          <w:szCs w:val="20"/>
        </w:rPr>
        <w:fldChar w:fldCharType="separate"/>
      </w:r>
      <w:r w:rsidRPr="00B164EC">
        <w:rPr>
          <w:rFonts w:ascii="GHEA Grapalat" w:hAnsi="GHEA Grapalat"/>
        </w:rPr>
        <w:t>www.armeps.am</w:t>
      </w:r>
      <w:r w:rsidRPr="00B164EC">
        <w:rPr>
          <w:rFonts w:ascii="Arial LatArm" w:hAnsi="Arial LatArm"/>
          <w:i/>
          <w:sz w:val="20"/>
          <w:szCs w:val="20"/>
        </w:rPr>
        <w:fldChar w:fldCharType="end"/>
      </w:r>
      <w:r w:rsidRPr="00B164EC">
        <w:rPr>
          <w:rFonts w:ascii="GHEA Grapalat" w:hAnsi="GHEA Grapalat"/>
        </w:rPr>
        <w:t xml:space="preserve">), </w:t>
      </w:r>
      <w:r w:rsidRPr="00B164EC">
        <w:rPr>
          <w:rFonts w:ascii="GHEA Grapalat" w:hAnsi="GHEA Grapalat"/>
          <w:b/>
          <w:bCs/>
        </w:rPr>
        <w:t xml:space="preserve">до </w:t>
      </w:r>
      <w:r w:rsidR="00F721AA" w:rsidRPr="00B164EC">
        <w:rPr>
          <w:rFonts w:ascii="GHEA Grapalat" w:hAnsi="GHEA Grapalat"/>
          <w:b/>
          <w:bCs/>
          <w:sz w:val="20"/>
          <w:szCs w:val="20"/>
          <w:lang w:val="af-ZA"/>
        </w:rPr>
        <w:t>09:00</w:t>
      </w:r>
      <w:r w:rsidRPr="00B164EC">
        <w:rPr>
          <w:rFonts w:ascii="GHEA Grapalat" w:hAnsi="GHEA Grapalat"/>
          <w:b/>
          <w:bCs/>
        </w:rPr>
        <w:t xml:space="preserve"> часов </w:t>
      </w:r>
      <w:r w:rsidR="00B164EC" w:rsidRPr="00B164EC">
        <w:rPr>
          <w:rFonts w:ascii="GHEA Grapalat" w:hAnsi="GHEA Grapalat"/>
          <w:b/>
          <w:bCs/>
          <w:lang w:val="hy-AM"/>
        </w:rPr>
        <w:t>23.03.2026г</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56F17C4"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F721AA">
        <w:rPr>
          <w:rFonts w:ascii="GHEA Grapalat" w:hAnsi="GHEA Grapalat"/>
          <w:b/>
          <w:bCs/>
          <w:sz w:val="20"/>
          <w:szCs w:val="20"/>
          <w:lang w:val="af-ZA"/>
        </w:rPr>
        <w:t>09:00</w:t>
      </w:r>
      <w:r w:rsidRPr="00051B69">
        <w:rPr>
          <w:rFonts w:ascii="GHEA Grapalat" w:hAnsi="GHEA Grapalat"/>
          <w:b/>
          <w:bCs/>
        </w:rPr>
        <w:t xml:space="preserve"> часов </w:t>
      </w:r>
      <w:r w:rsidR="00B164EC">
        <w:rPr>
          <w:rFonts w:ascii="GHEA Grapalat" w:hAnsi="GHEA Grapalat"/>
          <w:b/>
          <w:bCs/>
          <w:lang w:val="hy-AM"/>
        </w:rPr>
        <w:t>23.03.2026г</w:t>
      </w:r>
      <w:r w:rsidRPr="00051B69">
        <w:rPr>
          <w:rFonts w:ascii="GHEA Grapalat" w:hAnsi="GHEA Grapalat"/>
          <w:b/>
          <w:bCs/>
        </w:rPr>
        <w:t>.</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6E46610E"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B164EC" w:rsidRPr="00AE6CD3">
        <w:rPr>
          <w:rFonts w:ascii="GHEA Grapalat" w:hAnsi="GHEA Grapalat"/>
        </w:rPr>
        <w:t>Э. Симоняну</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3E061B4C" w14:textId="77777777" w:rsidR="00B164EC" w:rsidRPr="00AE6CD3" w:rsidRDefault="00B164EC" w:rsidP="00B164EC">
      <w:pPr>
        <w:tabs>
          <w:tab w:val="left" w:pos="1350"/>
        </w:tabs>
        <w:ind w:firstLine="90"/>
        <w:jc w:val="both"/>
        <w:rPr>
          <w:rFonts w:ascii="GHEA Grapalat" w:hAnsi="GHEA Grapalat"/>
          <w:lang w:val="hy-AM"/>
        </w:rPr>
      </w:pPr>
      <w:r w:rsidRPr="00AE6CD3">
        <w:rPr>
          <w:rFonts w:ascii="GHEA Grapalat" w:hAnsi="GHEA Grapalat"/>
          <w:b/>
        </w:rPr>
        <w:t>Телефон`</w:t>
      </w:r>
      <w:r w:rsidRPr="00AE6CD3">
        <w:rPr>
          <w:rFonts w:ascii="GHEA Grapalat" w:hAnsi="GHEA Grapalat"/>
        </w:rPr>
        <w:t xml:space="preserve"> 011514</w:t>
      </w:r>
      <w:r w:rsidRPr="00AE6CD3">
        <w:rPr>
          <w:rFonts w:ascii="GHEA Grapalat" w:hAnsi="GHEA Grapalat"/>
          <w:lang w:val="hy-AM"/>
        </w:rPr>
        <w:t>216</w:t>
      </w:r>
    </w:p>
    <w:p w14:paraId="0B52100C" w14:textId="77777777" w:rsidR="00B164EC" w:rsidRPr="00AE6CD3" w:rsidRDefault="00B164EC" w:rsidP="00B164EC">
      <w:pPr>
        <w:tabs>
          <w:tab w:val="left" w:pos="1350"/>
        </w:tabs>
        <w:ind w:firstLine="90"/>
        <w:jc w:val="both"/>
        <w:rPr>
          <w:rFonts w:ascii="GHEA Grapalat" w:hAnsi="GHEA Grapalat"/>
        </w:rPr>
      </w:pPr>
      <w:r w:rsidRPr="00AE6CD3">
        <w:rPr>
          <w:rFonts w:ascii="GHEA Grapalat" w:hAnsi="GHEA Grapalat"/>
          <w:b/>
        </w:rPr>
        <w:t xml:space="preserve">Электронная почта` </w:t>
      </w:r>
      <w:r w:rsidRPr="00AE6CD3">
        <w:rPr>
          <w:rFonts w:ascii="GHEA Grapalat" w:hAnsi="GHEA Grapalat"/>
        </w:rPr>
        <w:t xml:space="preserve"> </w:t>
      </w:r>
      <w:hyperlink r:id="rId8" w:history="1">
        <w:r w:rsidRPr="00AE6CD3">
          <w:rPr>
            <w:rStyle w:val="Hyperlink"/>
            <w:rFonts w:ascii="Arial" w:hAnsi="Arial" w:cs="Arial"/>
            <w:b/>
            <w:bCs/>
            <w:color w:val="auto"/>
            <w:sz w:val="21"/>
            <w:szCs w:val="21"/>
            <w:shd w:val="clear" w:color="auto" w:fill="F4F4F4"/>
          </w:rPr>
          <w:t>edita.simonyan@yerevan.am</w:t>
        </w:r>
      </w:hyperlink>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15E9004D"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ОТКРЫТЫЙ КОНКУРС, ОБЪЯВЛЕННЫЙ С ЦЕЛЬЮ </w:t>
      </w:r>
      <w:r w:rsidR="001B7D6B" w:rsidRPr="00051B69">
        <w:rPr>
          <w:rFonts w:ascii="GHEA Grapalat" w:hAnsi="GHEA Grapalat"/>
        </w:rPr>
        <w:t xml:space="preserve">ПРИОБРЕТЕНИЯ КОНСАЛТИНГОВЫХ УСЛУГ </w:t>
      </w:r>
      <w:r w:rsidR="00B164EC">
        <w:rPr>
          <w:rFonts w:ascii="GHEA Grapalat" w:hAnsi="GHEA Grapalat"/>
        </w:rPr>
        <w:t xml:space="preserve">ПО ТЕХНИЧЕСКОМУ КОНТРОЛЮ КАЧЕСТВА РАБОТ ПО РЕМОНТУ АСФАЛЬТОБЕТОННОГО ПОКРЫТИЯ УЛИЦ, ТРОТУАРОВ И ДВОРОВ ДЛЯ НУЖД АДМИНИСТРАТИВНОГО РАЙОНА КАНАКЕР-ЗЕЙТУН ГОРОДА ЕРЕВАНА  </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lastRenderedPageBreak/>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47DC5491"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B164EC">
        <w:rPr>
          <w:rFonts w:ascii="GHEA Grapalat" w:hAnsi="GHEA Grapalat"/>
          <w:b/>
        </w:rPr>
        <w:t xml:space="preserve">ПО ТЕХНИЧЕСКОМУ КОНТРОЛЮ КАЧЕСТВА РАБОТ ПО РЕМОНТУ АСФАЛЬТОБЕТОННОГО ПОКРЫТИЯ УЛИЦ, ТРОТУАРОВ И ДВОРОВ ДЛЯ НУЖД АДМИНИСТРАТИВНОГО РАЙОНА КАНАКЕР-ЗЕЙТУН ГОРОДА ЕРЕВАНА  </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7777777"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2155D413"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B164EC">
        <w:rPr>
          <w:rFonts w:ascii="GHEA Grapalat" w:hAnsi="GHEA Grapalat"/>
          <w:spacing w:val="-6"/>
        </w:rPr>
        <w:t>ԵՔ-ԲՄԽԾՁԲ-26/29</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7B95198E"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hyperlink r:id="rId10" w:history="1">
        <w:r w:rsidR="00B164EC" w:rsidRPr="00AE6CD3">
          <w:rPr>
            <w:rStyle w:val="Hyperlink"/>
            <w:rFonts w:ascii="Arial" w:hAnsi="Arial" w:cs="Arial"/>
            <w:b/>
            <w:bCs/>
            <w:color w:val="auto"/>
            <w:sz w:val="21"/>
            <w:szCs w:val="21"/>
            <w:shd w:val="clear" w:color="auto" w:fill="F4F4F4"/>
          </w:rPr>
          <w:t>edita.simonyan@yerevan.am</w:t>
        </w:r>
      </w:hyperlink>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59C45BF8"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B164EC">
        <w:rPr>
          <w:rFonts w:ascii="GHEA Grapalat" w:hAnsi="GHEA Grapalat"/>
          <w:b/>
          <w:bCs/>
        </w:rPr>
        <w:t xml:space="preserve">по техническому контролю качества работ по ремонту асфальтобетонного покрытия улиц, тротуаров и дворов для нужд административного района Канакер-Зейтун города Еревана  </w:t>
      </w:r>
      <w:r w:rsidR="00CD0DEF" w:rsidRPr="00CD0DEF">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A9386B">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CD0DEF" w:rsidRPr="00051B69" w14:paraId="61CFFAF7" w14:textId="77777777" w:rsidTr="00EA35BC">
        <w:trPr>
          <w:jc w:val="center"/>
        </w:trPr>
        <w:tc>
          <w:tcPr>
            <w:tcW w:w="1035" w:type="dxa"/>
            <w:vAlign w:val="center"/>
          </w:tcPr>
          <w:p w14:paraId="3ACE4FB0" w14:textId="77777777" w:rsidR="00CD0DEF" w:rsidRPr="00051B69" w:rsidRDefault="00CD0DEF" w:rsidP="00CD0DEF">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50241002" w14:textId="77777777" w:rsidR="00CF6DD9" w:rsidRDefault="00CF6DD9" w:rsidP="00CF6DD9">
            <w:pPr>
              <w:widowControl w:val="0"/>
              <w:spacing w:after="120"/>
              <w:jc w:val="center"/>
              <w:rPr>
                <w:rFonts w:ascii="GHEA Grapalat" w:hAnsi="GHEA Grapalat"/>
                <w:b/>
                <w:bCs/>
                <w:sz w:val="22"/>
                <w:szCs w:val="28"/>
              </w:rPr>
            </w:pPr>
          </w:p>
          <w:p w14:paraId="17D3D387" w14:textId="5D3544F4" w:rsidR="00CD0DEF" w:rsidRPr="00A47B86" w:rsidRDefault="00B164EC" w:rsidP="00CD0DEF">
            <w:pPr>
              <w:widowControl w:val="0"/>
              <w:spacing w:after="120"/>
              <w:jc w:val="center"/>
              <w:rPr>
                <w:rFonts w:ascii="GHEA Grapalat" w:hAnsi="GHEA Grapalat"/>
                <w:lang w:val="en-US"/>
              </w:rPr>
            </w:pPr>
            <w:r w:rsidRPr="00766C8E">
              <w:rPr>
                <w:rFonts w:ascii="GHEA Grapalat" w:hAnsi="GHEA Grapalat"/>
                <w:sz w:val="18"/>
                <w:szCs w:val="18"/>
                <w:lang w:val="hy-AM"/>
              </w:rPr>
              <w:t>129</w:t>
            </w:r>
            <w:r>
              <w:rPr>
                <w:rFonts w:ascii="GHEA Grapalat" w:hAnsi="GHEA Grapalat"/>
                <w:sz w:val="18"/>
                <w:szCs w:val="18"/>
              </w:rPr>
              <w:t>0</w:t>
            </w:r>
            <w:r w:rsidRPr="00766C8E">
              <w:rPr>
                <w:rFonts w:ascii="GHEA Grapalat" w:hAnsi="GHEA Grapalat"/>
                <w:sz w:val="18"/>
                <w:szCs w:val="18"/>
              </w:rPr>
              <w:t>000</w:t>
            </w:r>
          </w:p>
        </w:tc>
        <w:tc>
          <w:tcPr>
            <w:tcW w:w="6317" w:type="dxa"/>
            <w:vAlign w:val="center"/>
          </w:tcPr>
          <w:p w14:paraId="3466AB8C" w14:textId="4380C5F5" w:rsidR="00CD0DEF" w:rsidRPr="00CD0DEF" w:rsidRDefault="00CD0DEF" w:rsidP="00CD0DEF">
            <w:pPr>
              <w:widowControl w:val="0"/>
              <w:spacing w:after="120"/>
              <w:jc w:val="center"/>
              <w:rPr>
                <w:rFonts w:ascii="GHEA Grapalat" w:hAnsi="GHEA Grapalat"/>
                <w:lang w:val="hy-AM"/>
              </w:rPr>
            </w:pPr>
            <w:r w:rsidRPr="003C01F2">
              <w:rPr>
                <w:rFonts w:ascii="GHEA Grapalat" w:hAnsi="GHEA Grapalat"/>
              </w:rPr>
              <w:t xml:space="preserve">Консалтинговые услуги </w:t>
            </w:r>
            <w:r w:rsidR="00B164EC">
              <w:rPr>
                <w:rFonts w:ascii="GHEA Grapalat" w:hAnsi="GHEA Grapalat"/>
              </w:rPr>
              <w:t xml:space="preserve">по техническому контролю качества работ по ремонту асфальтобетонного покрытия улиц, тротуаров и дворов для нужд административного района Канакер-Зейтун города Еревана  </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38AD77F" w14:textId="05235B14" w:rsidR="00944EB4" w:rsidRP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CAA3C2" w14:textId="77777777" w:rsid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w:t>
      </w:r>
      <w:r w:rsidRPr="009044F1">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w:t>
            </w:r>
            <w:r w:rsidRPr="00A14368">
              <w:rPr>
                <w:rFonts w:ascii="GHEA Grapalat" w:hAnsi="GHEA Grapalat"/>
                <w:color w:val="000000"/>
              </w:rPr>
              <w:lastRenderedPageBreak/>
              <w:t>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 xml:space="preserve">договора (или </w:t>
            </w:r>
            <w:r w:rsidR="005F4445" w:rsidRPr="00DE746E">
              <w:rPr>
                <w:rFonts w:ascii="GHEA Grapalat" w:hAnsi="GHEA Grapalat"/>
                <w:color w:val="000000"/>
              </w:rPr>
              <w:lastRenderedPageBreak/>
              <w:t>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w:t>
            </w:r>
            <w:r w:rsidRPr="005F4445">
              <w:rPr>
                <w:rFonts w:ascii="GHEA Grapalat" w:hAnsi="GHEA Grapalat"/>
                <w:color w:val="000000"/>
              </w:rPr>
              <w:lastRenderedPageBreak/>
              <w:t xml:space="preserve">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49F95453" w14:textId="77777777" w:rsidR="00A47B86" w:rsidRDefault="006F091A" w:rsidP="003D08B6">
      <w:pPr>
        <w:widowControl w:val="0"/>
        <w:tabs>
          <w:tab w:val="left" w:pos="1134"/>
        </w:tabs>
        <w:spacing w:after="160" w:line="360" w:lineRule="auto"/>
        <w:ind w:firstLine="567"/>
        <w:jc w:val="both"/>
        <w:rPr>
          <w:rFonts w:ascii="GHEA Grapalat" w:hAnsi="GHEA Grapalat"/>
          <w:b/>
          <w:bCs/>
          <w:lang w:val="en-US"/>
        </w:rPr>
      </w:pPr>
      <w:r w:rsidRPr="003C01F2">
        <w:rPr>
          <w:rFonts w:ascii="GHEA Grapalat" w:hAnsi="GHEA Grapalat"/>
          <w:b/>
          <w:bCs/>
        </w:rPr>
        <w:t xml:space="preserve">а) </w:t>
      </w:r>
      <w:r w:rsidR="00A47B86" w:rsidRPr="00A47B86">
        <w:rPr>
          <w:rFonts w:ascii="GHEA Grapalat" w:hAnsi="GHEA Grapalat"/>
          <w:b/>
          <w:bCs/>
        </w:rPr>
        <w:t>в штате должно быть задействовано не менее 1 - го числа-транспортных путей (автомобильных дорог, маршрутов и аэропортов, искусственных сооружений, таких как мосты, туннели, путепроводы, эстакады, подпорные стены и т. д.) инженер-технический контролер.</w:t>
      </w:r>
    </w:p>
    <w:p w14:paraId="67B65724" w14:textId="2F2F7070" w:rsidR="00C761DB" w:rsidRPr="006F091A" w:rsidRDefault="002F3B28" w:rsidP="003D08B6">
      <w:pPr>
        <w:widowControl w:val="0"/>
        <w:tabs>
          <w:tab w:val="left" w:pos="1134"/>
        </w:tabs>
        <w:spacing w:after="160" w:line="360" w:lineRule="auto"/>
        <w:ind w:firstLine="567"/>
        <w:jc w:val="both"/>
        <w:rPr>
          <w:rFonts w:ascii="GHEA Grapalat" w:hAnsi="GHEA Grapalat"/>
          <w:b/>
          <w:bCs/>
        </w:rPr>
      </w:pPr>
      <w:r w:rsidRPr="002F3B28">
        <w:rPr>
          <w:rFonts w:ascii="GHEA Grapalat" w:hAnsi="GHEA Grapalat"/>
          <w:b/>
          <w:bCs/>
        </w:rPr>
        <w:t xml:space="preserve"> </w:t>
      </w:r>
      <w:r w:rsidR="00C761DB"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lastRenderedPageBreak/>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lastRenderedPageBreak/>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39E4F729"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F721AA">
        <w:rPr>
          <w:rFonts w:ascii="GHEA Grapalat" w:hAnsi="GHEA Grapalat"/>
          <w:b/>
          <w:bCs/>
          <w:sz w:val="24"/>
          <w:szCs w:val="24"/>
        </w:rPr>
        <w:t>09:00</w:t>
      </w:r>
      <w:r w:rsidR="00C428A0" w:rsidRPr="00C428A0">
        <w:rPr>
          <w:rFonts w:ascii="GHEA Grapalat" w:hAnsi="GHEA Grapalat"/>
          <w:b/>
          <w:bCs/>
          <w:sz w:val="24"/>
          <w:szCs w:val="24"/>
        </w:rPr>
        <w:t xml:space="preserve"> часов </w:t>
      </w:r>
      <w:r w:rsidR="00B164EC">
        <w:rPr>
          <w:rFonts w:ascii="GHEA Grapalat" w:hAnsi="GHEA Grapalat"/>
          <w:b/>
          <w:bCs/>
          <w:sz w:val="24"/>
          <w:szCs w:val="24"/>
        </w:rPr>
        <w:t>23.03.2026г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07749A8C"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F721AA">
        <w:rPr>
          <w:rFonts w:ascii="GHEA Grapalat" w:hAnsi="GHEA Grapalat"/>
          <w:b/>
          <w:bCs/>
          <w:sz w:val="24"/>
          <w:szCs w:val="24"/>
        </w:rPr>
        <w:t>09:00</w:t>
      </w:r>
      <w:r w:rsidR="00206E88" w:rsidRPr="00206E88">
        <w:rPr>
          <w:rFonts w:ascii="GHEA Grapalat" w:hAnsi="GHEA Grapalat"/>
          <w:b/>
          <w:bCs/>
          <w:sz w:val="24"/>
          <w:szCs w:val="24"/>
        </w:rPr>
        <w:t xml:space="preserve"> часов </w:t>
      </w:r>
      <w:r w:rsidR="00B164EC">
        <w:rPr>
          <w:rFonts w:ascii="GHEA Grapalat" w:hAnsi="GHEA Grapalat"/>
          <w:b/>
          <w:bCs/>
          <w:sz w:val="24"/>
          <w:szCs w:val="24"/>
        </w:rPr>
        <w:t>23.03.2026г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w:t>
      </w:r>
      <w:r w:rsidRPr="009044F1">
        <w:rPr>
          <w:rFonts w:ascii="GHEA Grapalat" w:hAnsi="GHEA Grapalat"/>
        </w:rPr>
        <w:lastRenderedPageBreak/>
        <w:t xml:space="preserve">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lastRenderedPageBreak/>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3923A0" w14:textId="77777777" w:rsidR="00944EB4" w:rsidRPr="00704869" w:rsidRDefault="00944EB4" w:rsidP="00944EB4">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lastRenderedPageBreak/>
        <w:t>8.9.</w:t>
      </w:r>
      <w:r w:rsidRPr="00FE73A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4DDBB34" w14:textId="48BD99F8" w:rsidR="00944EB4" w:rsidRPr="00944EB4" w:rsidRDefault="00944EB4" w:rsidP="00944EB4">
      <w:pPr>
        <w:pStyle w:val="norm"/>
        <w:widowControl w:val="0"/>
        <w:tabs>
          <w:tab w:val="left" w:pos="1134"/>
        </w:tabs>
        <w:spacing w:after="160" w:line="240" w:lineRule="auto"/>
        <w:ind w:firstLine="567"/>
        <w:rPr>
          <w:rFonts w:ascii="GHEA Grapalat" w:hAnsi="GHEA Grapalat" w:cs="Sylfaen"/>
          <w:sz w:val="24"/>
          <w:szCs w:val="24"/>
          <w:lang w:val="hy-AM"/>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обоснований, указанных в пункте 3.5 части 1 настоящего приглашения, содержащий также сведения о дате получения </w:t>
      </w:r>
      <w:r w:rsidR="001E4A24" w:rsidRPr="001E4A24">
        <w:rPr>
          <w:rFonts w:ascii="GHEA Grapalat" w:hAnsi="GHEA Grapalat"/>
          <w:sz w:val="24"/>
          <w:szCs w:val="24"/>
        </w:rPr>
        <w:lastRenderedPageBreak/>
        <w:t>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8"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FBF9779" w14:textId="77777777" w:rsidR="00944EB4" w:rsidRDefault="0068697B" w:rsidP="007663F8">
      <w:pPr>
        <w:widowControl w:val="0"/>
        <w:tabs>
          <w:tab w:val="left" w:pos="142"/>
        </w:tabs>
        <w:ind w:left="-360"/>
        <w:jc w:val="both"/>
        <w:rPr>
          <w:rFonts w:ascii="GHEA Grapalat" w:hAnsi="GHEA Grapalat" w:cs="Sylfaen"/>
          <w:lang w:val="hy-AM"/>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p>
    <w:p w14:paraId="7422ECE6" w14:textId="77777777" w:rsidR="00944EB4" w:rsidRPr="00FE73AC"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xml:space="preserve">- если заявление-объявление о праве на участие в закупках участника </w:t>
      </w:r>
      <w:r w:rsidRPr="00FE73AC">
        <w:rPr>
          <w:rFonts w:ascii="GHEA Grapalat" w:hAnsi="GHEA Grapalat" w:cs="Sylfaen"/>
        </w:rPr>
        <w:lastRenderedPageBreak/>
        <w:t>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AE71BC7" w14:textId="77777777" w:rsidR="00944EB4" w:rsidRPr="00704869"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 xml:space="preserve">Включаемые в заявку документы, утвержденные электронной цифровой </w:t>
      </w:r>
      <w:r w:rsidRPr="008A3C60">
        <w:rPr>
          <w:rFonts w:ascii="GHEA Grapalat" w:hAnsi="GHEA Grapalat"/>
          <w:sz w:val="24"/>
          <w:szCs w:val="24"/>
        </w:rPr>
        <w:lastRenderedPageBreak/>
        <w:t>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lastRenderedPageBreak/>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BFF519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2B4525">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по заключению </w:t>
      </w:r>
      <w:r w:rsidR="006D7219" w:rsidRPr="009044F1">
        <w:rPr>
          <w:rFonts w:ascii="GHEA Grapalat" w:hAnsi="GHEA Grapalat"/>
        </w:rPr>
        <w:lastRenderedPageBreak/>
        <w:t>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0"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lastRenderedPageBreak/>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570BBD">
        <w:rPr>
          <w:rFonts w:ascii="GHEA Grapalat" w:hAnsi="GHEA Grapalat"/>
        </w:rPr>
        <w:lastRenderedPageBreak/>
        <w:t xml:space="preserve">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570BBD">
        <w:rPr>
          <w:rFonts w:ascii="GHEA Grapalat" w:hAnsi="GHEA Grapalat"/>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57948926"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164EC">
        <w:rPr>
          <w:rFonts w:ascii="GHEA Grapalat" w:hAnsi="GHEA Grapalat"/>
          <w:b/>
          <w:sz w:val="24"/>
          <w:szCs w:val="24"/>
        </w:rPr>
        <w:t>ԵՔ-ԲՄԽԾՁԲ-26/29</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6E3A91E"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164EC">
        <w:rPr>
          <w:rFonts w:ascii="GHEA Grapalat" w:hAnsi="GHEA Grapalat"/>
        </w:rPr>
        <w:t>ԵՔ-ԲՄԽԾՁԲ-26/29</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6AA863B0"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B164EC">
        <w:rPr>
          <w:rFonts w:ascii="GHEA Grapalat" w:hAnsi="GHEA Grapalat"/>
        </w:rPr>
        <w:t>ԵՔ-ԲՄԽԾՁԲ-26/29</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39777995"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B164EC">
        <w:rPr>
          <w:rFonts w:ascii="GHEA Grapalat" w:hAnsi="GHEA Grapalat"/>
        </w:rPr>
        <w:t>ԵՔ-ԲՄԽԾՁԲ-26/29</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1"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2"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4A3790DA"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164EC">
        <w:rPr>
          <w:rFonts w:ascii="GHEA Grapalat" w:hAnsi="GHEA Grapalat"/>
          <w:b/>
          <w:sz w:val="24"/>
          <w:szCs w:val="24"/>
        </w:rPr>
        <w:t>ԵՔ-ԲՄԽԾՁԲ-26/29</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76BB9225"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164EC">
        <w:rPr>
          <w:rFonts w:ascii="GHEA Grapalat" w:hAnsi="GHEA Grapalat"/>
          <w:b/>
          <w:i w:val="0"/>
          <w:sz w:val="24"/>
          <w:szCs w:val="24"/>
        </w:rPr>
        <w:t>ԵՔ-ԲՄԽԾՁԲ-26/29</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4"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5468631E"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164EC">
        <w:rPr>
          <w:rFonts w:ascii="GHEA Grapalat" w:hAnsi="GHEA Grapalat"/>
          <w:b/>
          <w:sz w:val="24"/>
          <w:szCs w:val="24"/>
        </w:rPr>
        <w:t>ԵՔ-ԲՄԽԾՁԲ-26/29</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38D7A8B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164EC">
        <w:rPr>
          <w:rFonts w:ascii="GHEA Grapalat" w:hAnsi="GHEA Grapalat"/>
          <w:spacing w:val="-6"/>
        </w:rPr>
        <w:t>ԵՔ-ԲՄԽԾՁԲ-26/29</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CD0DEF"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CD0DEF" w:rsidRPr="005744FC" w:rsidRDefault="00CD0DEF" w:rsidP="00CD0DE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5270ADB" w:rsidR="00CD0DEF" w:rsidRPr="00CD0DEF" w:rsidRDefault="00CD0DEF" w:rsidP="00CD0DEF">
            <w:pPr>
              <w:widowControl w:val="0"/>
              <w:jc w:val="center"/>
              <w:rPr>
                <w:rFonts w:ascii="GHEA Grapalat" w:hAnsi="GHEA Grapalat"/>
                <w:sz w:val="20"/>
                <w:szCs w:val="20"/>
              </w:rPr>
            </w:pPr>
            <w:r w:rsidRPr="00CD0DEF">
              <w:rPr>
                <w:rFonts w:ascii="GHEA Grapalat" w:hAnsi="GHEA Grapalat"/>
                <w:sz w:val="20"/>
                <w:szCs w:val="20"/>
              </w:rPr>
              <w:t xml:space="preserve">Консалтинговые услуги </w:t>
            </w:r>
            <w:r w:rsidR="00B164EC">
              <w:rPr>
                <w:rFonts w:ascii="GHEA Grapalat" w:hAnsi="GHEA Grapalat"/>
                <w:sz w:val="20"/>
                <w:szCs w:val="20"/>
              </w:rPr>
              <w:t xml:space="preserve">по техническому контролю качества работ по ремонту асфальтобетонного покрытия улиц, тротуаров и дворов для нужд административного района Канакер-Зейтун города Еревана  </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CD0DEF" w:rsidRPr="005744FC" w:rsidRDefault="00CD0DEF" w:rsidP="00CD0DE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CD0DEF" w:rsidRPr="005744FC" w:rsidRDefault="00CD0DEF" w:rsidP="00CD0DE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CD0DEF" w:rsidRPr="005744FC" w:rsidRDefault="00CD0DEF" w:rsidP="00CD0DEF">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285BD935"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164EC">
        <w:rPr>
          <w:rFonts w:ascii="GHEA Grapalat" w:hAnsi="GHEA Grapalat"/>
          <w:b/>
          <w:sz w:val="24"/>
          <w:szCs w:val="24"/>
        </w:rPr>
        <w:t>ԵՔ-ԲՄԽԾՁԲ-26/29</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6"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67268693"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D0DEF">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4F19C904" w14:textId="339FCED1" w:rsidR="002B4525" w:rsidRDefault="005F68FA" w:rsidP="000E2500">
      <w:pPr>
        <w:jc w:val="right"/>
        <w:rPr>
          <w:rFonts w:ascii="GHEA Grapalat" w:hAnsi="GHEA Grapalat"/>
          <w:b/>
        </w:rPr>
      </w:pPr>
      <w:r>
        <w:rPr>
          <w:rFonts w:ascii="GHEA Grapalat" w:hAnsi="GHEA Grapalat"/>
          <w:i/>
        </w:rPr>
        <w:br w:type="page"/>
      </w:r>
      <w:r w:rsidR="002B4525" w:rsidRPr="00AD29CE">
        <w:rPr>
          <w:rFonts w:ascii="GHEA Grapalat" w:hAnsi="GHEA Grapalat"/>
          <w:b/>
        </w:rPr>
        <w:lastRenderedPageBreak/>
        <w:t xml:space="preserve"> </w:t>
      </w:r>
    </w:p>
    <w:p w14:paraId="0CFDC0E6" w14:textId="77777777" w:rsidR="002B4525" w:rsidRDefault="002B4525" w:rsidP="00D54B46">
      <w:pPr>
        <w:jc w:val="right"/>
        <w:rPr>
          <w:rFonts w:ascii="GHEA Grapalat" w:hAnsi="GHEA Grapalat"/>
          <w:b/>
        </w:rPr>
      </w:pPr>
    </w:p>
    <w:p w14:paraId="449C1B4C" w14:textId="2B418E53"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69D11B67"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B164EC">
        <w:rPr>
          <w:rFonts w:ascii="GHEA Grapalat" w:hAnsi="GHEA Grapalat"/>
          <w:b/>
          <w:sz w:val="24"/>
          <w:szCs w:val="24"/>
        </w:rPr>
        <w:t>ԵՔ-ԲՄԽԾՁԲ-26/29</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w:t>
      </w:r>
      <w:r w:rsidRPr="00AD29CE">
        <w:rPr>
          <w:rFonts w:ascii="GHEA Grapalat" w:hAnsi="GHEA Grapalat"/>
        </w:rPr>
        <w:lastRenderedPageBreak/>
        <w:t xml:space="preserve">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08D6F140"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A47B86">
        <w:rPr>
          <w:rFonts w:ascii="GHEA Grapalat" w:hAnsi="GHEA Grapalat"/>
          <w:lang w:val="hy-AM"/>
        </w:rPr>
        <w:t>1</w:t>
      </w:r>
      <w:r w:rsidR="000E2500">
        <w:rPr>
          <w:rFonts w:ascii="GHEA Grapalat" w:hAnsi="GHEA Grapalat"/>
          <w:lang w:val="hy-AM"/>
        </w:rPr>
        <w:t>0</w:t>
      </w:r>
      <w:r w:rsidRPr="00AD29CE">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4E74A901" w:rsidR="00D54B46" w:rsidRPr="00FC58D4" w:rsidRDefault="00D54B46" w:rsidP="00FC58D4">
      <w:pPr>
        <w:widowControl w:val="0"/>
        <w:tabs>
          <w:tab w:val="left" w:pos="1134"/>
        </w:tabs>
        <w:spacing w:after="160" w:line="360" w:lineRule="auto"/>
        <w:ind w:firstLine="567"/>
        <w:jc w:val="both"/>
        <w:rPr>
          <w:rFonts w:ascii="GHEA Grapalat" w:hAnsi="GHEA Grapalat"/>
          <w:b/>
          <w:bCs/>
          <w:lang w:val="hy-AM"/>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A47B86" w:rsidRPr="00A47B86">
        <w:rPr>
          <w:rFonts w:ascii="GHEA Grapalat" w:hAnsi="GHEA Grapalat"/>
          <w:b/>
          <w:bCs/>
        </w:rPr>
        <w:t>0.5</w:t>
      </w:r>
      <w:r w:rsidR="000E2500">
        <w:rPr>
          <w:rFonts w:ascii="GHEA Grapalat" w:hAnsi="GHEA Grapalat"/>
          <w:b/>
          <w:bCs/>
          <w:lang w:val="hy-AM"/>
        </w:rPr>
        <w:t xml:space="preserve"> </w:t>
      </w:r>
      <w:r w:rsidR="002B4525" w:rsidRPr="002B4525">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18C82B7B"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FC58D4">
        <w:rPr>
          <w:rFonts w:ascii="GHEA Grapalat" w:hAnsi="GHEA Grapalat"/>
          <w:b/>
          <w:lang w:val="hy-AM"/>
        </w:rPr>
        <w:t>0.</w:t>
      </w:r>
      <w:r w:rsidR="00A47B86">
        <w:rPr>
          <w:rFonts w:ascii="GHEA Grapalat" w:hAnsi="GHEA Grapalat"/>
          <w:b/>
          <w:lang w:val="hy-AM"/>
        </w:rPr>
        <w:t>05</w:t>
      </w:r>
      <w:r w:rsidR="00FC58D4">
        <w:rPr>
          <w:rFonts w:ascii="GHEA Grapalat" w:hAnsi="GHEA Grapalat"/>
          <w:b/>
          <w:lang w:val="hy-AM"/>
        </w:rPr>
        <w:t xml:space="preserve"> </w:t>
      </w:r>
      <w:r w:rsidRPr="003C56A3">
        <w:rPr>
          <w:rFonts w:ascii="GHEA Grapalat" w:hAnsi="GHEA Grapalat"/>
          <w:b/>
        </w:rPr>
        <w:t>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B31440" w:rsidRDefault="00D54B46" w:rsidP="00D54B46">
      <w:pPr>
        <w:widowControl w:val="0"/>
        <w:tabs>
          <w:tab w:val="left" w:pos="1134"/>
        </w:tabs>
        <w:spacing w:after="160" w:line="360" w:lineRule="auto"/>
        <w:ind w:firstLine="567"/>
        <w:jc w:val="both"/>
        <w:rPr>
          <w:rFonts w:ascii="GHEA Grapalat" w:hAnsi="GHEA Grapalat"/>
          <w:lang w:val="hy-AM"/>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2597355" w14:textId="77777777" w:rsidR="00944EB4" w:rsidRPr="00AD29CE" w:rsidRDefault="00944EB4" w:rsidP="00944EB4">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D347476" w14:textId="60F7C084" w:rsidR="00A4606D" w:rsidRPr="00A4606D" w:rsidRDefault="00D54B46" w:rsidP="00A4606D">
      <w:pPr>
        <w:widowControl w:val="0"/>
        <w:tabs>
          <w:tab w:val="left" w:pos="1276"/>
        </w:tabs>
        <w:spacing w:after="160" w:line="360" w:lineRule="auto"/>
        <w:ind w:firstLine="567"/>
        <w:jc w:val="both"/>
        <w:rPr>
          <w:rFonts w:ascii="GHEA Grapalat" w:hAnsi="GHEA Grapalat"/>
          <w:b/>
        </w:rPr>
      </w:pPr>
      <w:r>
        <w:rPr>
          <w:rFonts w:ascii="GHEA Grapalat" w:hAnsi="GHEA Grapalat"/>
        </w:rPr>
        <w:t>7.1</w:t>
      </w:r>
      <w:r w:rsidR="00AD0062" w:rsidRPr="00AD0062">
        <w:rPr>
          <w:rFonts w:ascii="GHEA Grapalat" w:hAnsi="GHEA Grapalat"/>
        </w:rPr>
        <w:t>6</w:t>
      </w:r>
      <w:r>
        <w:rPr>
          <w:rFonts w:ascii="GHEA Grapalat" w:hAnsi="GHEA Grapalat"/>
        </w:rPr>
        <w:t xml:space="preserve"> </w:t>
      </w:r>
      <w:r w:rsidR="00A4606D" w:rsidRPr="00A4606D">
        <w:rPr>
          <w:rFonts w:ascii="GHEA Grapalat" w:hAnsi="GHEA Grapalat"/>
        </w:rPr>
        <w:t xml:space="preserve">Права и обязанности заказчика, предусмотренные настоящим договором, в установленном законодательством РА порядке осуществляет </w:t>
      </w:r>
      <w:r w:rsidR="00A4606D" w:rsidRPr="00A4606D">
        <w:rPr>
          <w:rFonts w:ascii="GHEA Grapalat" w:hAnsi="GHEA Grapalat"/>
          <w:b/>
        </w:rPr>
        <w:t xml:space="preserve">аппарат руководителя административного района </w:t>
      </w:r>
      <w:r w:rsidR="00A47B86" w:rsidRPr="00A47B86">
        <w:rPr>
          <w:rFonts w:ascii="GHEA Grapalat" w:hAnsi="GHEA Grapalat"/>
          <w:b/>
        </w:rPr>
        <w:t xml:space="preserve">Канакер-Зейтун </w:t>
      </w:r>
      <w:r w:rsidR="00A4606D" w:rsidRPr="00A4606D">
        <w:rPr>
          <w:rFonts w:ascii="GHEA Grapalat" w:hAnsi="GHEA Grapalat"/>
          <w:b/>
        </w:rPr>
        <w:t>города Еревана.</w:t>
      </w:r>
    </w:p>
    <w:p w14:paraId="3288FADA" w14:textId="30647FFA" w:rsidR="00D54B46" w:rsidRPr="00AD29CE" w:rsidRDefault="00D54B46" w:rsidP="007F25F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368D90A1" w14:textId="0A934063" w:rsidR="007F25FA" w:rsidRPr="007F25FA" w:rsidRDefault="007F25FA" w:rsidP="007F25FA">
      <w:pPr>
        <w:widowControl w:val="0"/>
        <w:spacing w:after="160" w:line="360" w:lineRule="auto"/>
        <w:jc w:val="right"/>
        <w:rPr>
          <w:rFonts w:ascii="GHEA Grapalat" w:hAnsi="GHEA Grapalat"/>
          <w:bCs/>
          <w:iCs/>
          <w:lang w:val="hy-AM"/>
        </w:rPr>
      </w:pPr>
      <w:r w:rsidRPr="007F25FA">
        <w:rPr>
          <w:rFonts w:ascii="GHEA Grapalat" w:hAnsi="GHEA Grapalat"/>
          <w:b/>
          <w:bCs/>
        </w:rPr>
        <w:t xml:space="preserve">Консультационные услуги </w:t>
      </w:r>
      <w:r w:rsidR="00B164EC">
        <w:rPr>
          <w:rFonts w:ascii="GHEA Grapalat" w:hAnsi="GHEA Grapalat"/>
          <w:b/>
          <w:bCs/>
        </w:rPr>
        <w:t xml:space="preserve">по техническому контролю качества работ по ремонту асфальтобетонного покрытия улиц, тротуаров и дворов для нужд административного района Канакер-Зейтун города Еревана  </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884"/>
        <w:gridCol w:w="1177"/>
        <w:gridCol w:w="1358"/>
        <w:gridCol w:w="823"/>
        <w:gridCol w:w="2162"/>
        <w:gridCol w:w="2715"/>
      </w:tblGrid>
      <w:tr w:rsidR="00D54B46" w:rsidRPr="00E40AC8" w14:paraId="1F88BC5B" w14:textId="77777777" w:rsidTr="00A85A62">
        <w:trPr>
          <w:trHeight w:val="422"/>
          <w:jc w:val="center"/>
        </w:trPr>
        <w:tc>
          <w:tcPr>
            <w:tcW w:w="15845" w:type="dxa"/>
            <w:gridSpan w:val="8"/>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7F25FA">
        <w:trPr>
          <w:trHeight w:val="247"/>
          <w:jc w:val="center"/>
        </w:trPr>
        <w:tc>
          <w:tcPr>
            <w:tcW w:w="1880" w:type="dxa"/>
            <w:vMerge w:val="restart"/>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3884" w:type="dxa"/>
            <w:vMerge w:val="restart"/>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7" w:type="dxa"/>
            <w:vMerge w:val="restart"/>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8" w:type="dxa"/>
            <w:vMerge w:val="restart"/>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3" w:type="dxa"/>
            <w:vMerge w:val="restart"/>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4877" w:type="dxa"/>
            <w:gridSpan w:val="2"/>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7F25FA">
        <w:trPr>
          <w:trHeight w:val="501"/>
          <w:jc w:val="center"/>
        </w:trPr>
        <w:tc>
          <w:tcPr>
            <w:tcW w:w="1880" w:type="dxa"/>
            <w:vMerge/>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3884" w:type="dxa"/>
            <w:vMerge/>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7" w:type="dxa"/>
            <w:vMerge/>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58" w:type="dxa"/>
            <w:vMerge/>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3" w:type="dxa"/>
            <w:vMerge/>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2162" w:type="dxa"/>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715" w:type="dxa"/>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A47B86" w:rsidRPr="00E40AC8" w14:paraId="2CECA8C6" w14:textId="77777777" w:rsidTr="00EF2F0D">
        <w:trPr>
          <w:trHeight w:val="6202"/>
          <w:jc w:val="center"/>
        </w:trPr>
        <w:tc>
          <w:tcPr>
            <w:tcW w:w="1880" w:type="dxa"/>
            <w:vAlign w:val="center"/>
          </w:tcPr>
          <w:p w14:paraId="26FCC1C7" w14:textId="77777777" w:rsidR="00A47B86" w:rsidRDefault="00A47B86" w:rsidP="00A47B86">
            <w:pPr>
              <w:jc w:val="center"/>
              <w:rPr>
                <w:rFonts w:ascii="GHEA Grapalat" w:hAnsi="GHEA Grapalat"/>
                <w:sz w:val="20"/>
                <w:lang w:val="hy-AM"/>
              </w:rPr>
            </w:pPr>
          </w:p>
          <w:p w14:paraId="55E33EC9" w14:textId="77777777" w:rsidR="00A47B86" w:rsidRDefault="00A47B86" w:rsidP="00A47B86">
            <w:pPr>
              <w:rPr>
                <w:rFonts w:ascii="GHEA Grapalat" w:hAnsi="GHEA Grapalat"/>
                <w:sz w:val="20"/>
                <w:lang w:val="hy-AM"/>
              </w:rPr>
            </w:pPr>
          </w:p>
          <w:p w14:paraId="668A4090" w14:textId="4B1092F9" w:rsidR="00A47B86" w:rsidRDefault="00A47B86" w:rsidP="00A47B86">
            <w:pPr>
              <w:jc w:val="center"/>
              <w:rPr>
                <w:rFonts w:ascii="GHEA Grapalat" w:hAnsi="GHEA Grapalat"/>
                <w:sz w:val="20"/>
                <w:lang w:val="hy-AM"/>
              </w:rPr>
            </w:pPr>
            <w:r>
              <w:rPr>
                <w:rFonts w:ascii="GHEA Grapalat" w:hAnsi="GHEA Grapalat"/>
                <w:sz w:val="20"/>
                <w:lang w:val="hy-AM"/>
              </w:rPr>
              <w:t>1</w:t>
            </w:r>
          </w:p>
          <w:p w14:paraId="66EB7D61" w14:textId="77777777" w:rsidR="00A47B86" w:rsidRDefault="00A47B86" w:rsidP="00A47B86">
            <w:pPr>
              <w:jc w:val="center"/>
              <w:rPr>
                <w:rFonts w:ascii="GHEA Grapalat" w:hAnsi="GHEA Grapalat"/>
                <w:sz w:val="20"/>
                <w:lang w:val="hy-AM"/>
              </w:rPr>
            </w:pPr>
          </w:p>
          <w:p w14:paraId="77550E36" w14:textId="77777777" w:rsidR="00A47B86" w:rsidRDefault="00A47B86" w:rsidP="00A47B86">
            <w:pPr>
              <w:jc w:val="center"/>
              <w:rPr>
                <w:rFonts w:ascii="GHEA Grapalat" w:hAnsi="GHEA Grapalat"/>
                <w:sz w:val="20"/>
                <w:lang w:val="hy-AM"/>
              </w:rPr>
            </w:pPr>
          </w:p>
          <w:p w14:paraId="01BCAA48" w14:textId="77777777" w:rsidR="00A47B86" w:rsidRDefault="00A47B86" w:rsidP="00A47B86">
            <w:pPr>
              <w:jc w:val="center"/>
              <w:rPr>
                <w:rFonts w:ascii="GHEA Grapalat" w:hAnsi="GHEA Grapalat"/>
                <w:sz w:val="20"/>
                <w:lang w:val="hy-AM"/>
              </w:rPr>
            </w:pPr>
          </w:p>
          <w:p w14:paraId="6CF00F3D" w14:textId="77777777" w:rsidR="00A47B86" w:rsidRDefault="00A47B86" w:rsidP="00A47B86">
            <w:pPr>
              <w:jc w:val="center"/>
              <w:rPr>
                <w:rFonts w:ascii="GHEA Grapalat" w:hAnsi="GHEA Grapalat"/>
                <w:sz w:val="20"/>
                <w:lang w:val="hy-AM"/>
              </w:rPr>
            </w:pPr>
          </w:p>
          <w:p w14:paraId="2C804567" w14:textId="77777777" w:rsidR="00A47B86" w:rsidRDefault="00A47B86" w:rsidP="00A47B86">
            <w:pPr>
              <w:jc w:val="center"/>
              <w:rPr>
                <w:rFonts w:ascii="GHEA Grapalat" w:hAnsi="GHEA Grapalat"/>
                <w:sz w:val="20"/>
                <w:lang w:val="hy-AM"/>
              </w:rPr>
            </w:pPr>
          </w:p>
          <w:p w14:paraId="40C4423C" w14:textId="77777777" w:rsidR="00A47B86" w:rsidRDefault="00A47B86" w:rsidP="00A47B86">
            <w:pPr>
              <w:jc w:val="center"/>
              <w:rPr>
                <w:rFonts w:ascii="GHEA Grapalat" w:hAnsi="GHEA Grapalat"/>
                <w:sz w:val="20"/>
                <w:lang w:val="hy-AM"/>
              </w:rPr>
            </w:pPr>
          </w:p>
          <w:p w14:paraId="2ACDA30A" w14:textId="77777777" w:rsidR="00A47B86" w:rsidRDefault="00A47B86" w:rsidP="00A47B86">
            <w:pPr>
              <w:jc w:val="center"/>
              <w:rPr>
                <w:rFonts w:ascii="GHEA Grapalat" w:hAnsi="GHEA Grapalat"/>
                <w:sz w:val="20"/>
                <w:lang w:val="hy-AM"/>
              </w:rPr>
            </w:pPr>
          </w:p>
          <w:p w14:paraId="15D6977E" w14:textId="77777777" w:rsidR="00A47B86" w:rsidRDefault="00A47B86" w:rsidP="00A47B86">
            <w:pPr>
              <w:jc w:val="center"/>
              <w:rPr>
                <w:rFonts w:ascii="GHEA Grapalat" w:hAnsi="GHEA Grapalat"/>
                <w:sz w:val="20"/>
                <w:lang w:val="hy-AM"/>
              </w:rPr>
            </w:pPr>
          </w:p>
          <w:p w14:paraId="6203F4A7" w14:textId="77777777" w:rsidR="00A47B86" w:rsidRDefault="00A47B86" w:rsidP="00A47B86">
            <w:pPr>
              <w:jc w:val="center"/>
              <w:rPr>
                <w:rFonts w:ascii="GHEA Grapalat" w:hAnsi="GHEA Grapalat"/>
                <w:sz w:val="20"/>
                <w:lang w:val="hy-AM"/>
              </w:rPr>
            </w:pPr>
          </w:p>
          <w:p w14:paraId="05EDC38C" w14:textId="77777777" w:rsidR="00A47B86" w:rsidRDefault="00A47B86" w:rsidP="00A47B86">
            <w:pPr>
              <w:jc w:val="center"/>
              <w:rPr>
                <w:rFonts w:ascii="GHEA Grapalat" w:hAnsi="GHEA Grapalat"/>
                <w:sz w:val="20"/>
                <w:lang w:val="hy-AM"/>
              </w:rPr>
            </w:pPr>
          </w:p>
          <w:p w14:paraId="2187802B" w14:textId="77777777" w:rsidR="00A47B86" w:rsidRDefault="00A47B86" w:rsidP="00A47B86">
            <w:pPr>
              <w:jc w:val="center"/>
              <w:rPr>
                <w:rFonts w:ascii="GHEA Grapalat" w:hAnsi="GHEA Grapalat"/>
                <w:sz w:val="20"/>
                <w:lang w:val="hy-AM"/>
              </w:rPr>
            </w:pPr>
          </w:p>
          <w:p w14:paraId="29F86D1F" w14:textId="77777777" w:rsidR="00A47B86" w:rsidRDefault="00A47B86" w:rsidP="00A47B86">
            <w:pPr>
              <w:jc w:val="center"/>
              <w:rPr>
                <w:rFonts w:ascii="GHEA Grapalat" w:hAnsi="GHEA Grapalat"/>
                <w:sz w:val="20"/>
                <w:lang w:val="hy-AM"/>
              </w:rPr>
            </w:pPr>
          </w:p>
          <w:p w14:paraId="34967F9E" w14:textId="77777777" w:rsidR="00A47B86" w:rsidRDefault="00A47B86" w:rsidP="00A47B86">
            <w:pPr>
              <w:jc w:val="center"/>
              <w:rPr>
                <w:rFonts w:ascii="GHEA Grapalat" w:hAnsi="GHEA Grapalat"/>
                <w:sz w:val="20"/>
                <w:lang w:val="hy-AM"/>
              </w:rPr>
            </w:pPr>
          </w:p>
          <w:p w14:paraId="72D73C57" w14:textId="77777777" w:rsidR="00A47B86" w:rsidRDefault="00A47B86" w:rsidP="00A47B86">
            <w:pPr>
              <w:rPr>
                <w:rFonts w:ascii="GHEA Grapalat" w:hAnsi="GHEA Grapalat"/>
                <w:sz w:val="20"/>
                <w:lang w:val="hy-AM"/>
              </w:rPr>
            </w:pPr>
          </w:p>
          <w:p w14:paraId="520AA13D" w14:textId="77777777" w:rsidR="00A47B86" w:rsidRDefault="00A47B86" w:rsidP="00A47B86">
            <w:pPr>
              <w:rPr>
                <w:rFonts w:ascii="GHEA Grapalat" w:hAnsi="GHEA Grapalat"/>
                <w:sz w:val="20"/>
                <w:lang w:val="hy-AM"/>
              </w:rPr>
            </w:pPr>
          </w:p>
          <w:p w14:paraId="251950C7" w14:textId="77777777" w:rsidR="00A47B86" w:rsidRDefault="00A47B86" w:rsidP="00A47B86">
            <w:pPr>
              <w:jc w:val="center"/>
              <w:rPr>
                <w:rFonts w:ascii="GHEA Grapalat" w:hAnsi="GHEA Grapalat"/>
                <w:sz w:val="20"/>
                <w:lang w:val="hy-AM"/>
              </w:rPr>
            </w:pPr>
          </w:p>
          <w:p w14:paraId="49A2C46A" w14:textId="1A524409" w:rsidR="00A47B86" w:rsidRPr="00453E01" w:rsidRDefault="00A47B86" w:rsidP="00A47B86">
            <w:pPr>
              <w:jc w:val="center"/>
              <w:rPr>
                <w:rFonts w:ascii="GHEA Grapalat" w:hAnsi="GHEA Grapalat"/>
                <w:sz w:val="20"/>
                <w:lang w:val="hy-AM"/>
              </w:rPr>
            </w:pPr>
          </w:p>
        </w:tc>
        <w:tc>
          <w:tcPr>
            <w:tcW w:w="1846" w:type="dxa"/>
          </w:tcPr>
          <w:p w14:paraId="2E7C3F6B" w14:textId="77777777" w:rsidR="00A47B86" w:rsidRPr="006478A6" w:rsidRDefault="00A47B86" w:rsidP="00A47B86">
            <w:pPr>
              <w:jc w:val="center"/>
              <w:rPr>
                <w:rFonts w:ascii="GHEA Grapalat" w:hAnsi="GHEA Grapalat"/>
                <w:sz w:val="18"/>
                <w:szCs w:val="18"/>
              </w:rPr>
            </w:pPr>
          </w:p>
          <w:p w14:paraId="6F99C003" w14:textId="77777777" w:rsidR="00A47B86" w:rsidRPr="006478A6" w:rsidRDefault="00A47B86" w:rsidP="00A47B86">
            <w:pPr>
              <w:jc w:val="center"/>
              <w:rPr>
                <w:rFonts w:ascii="GHEA Grapalat" w:hAnsi="GHEA Grapalat"/>
                <w:sz w:val="18"/>
                <w:szCs w:val="18"/>
              </w:rPr>
            </w:pPr>
            <w:r>
              <w:rPr>
                <w:rFonts w:ascii="GHEA Grapalat" w:hAnsi="GHEA Grapalat"/>
                <w:sz w:val="18"/>
                <w:szCs w:val="18"/>
              </w:rPr>
              <w:t>71351540/70</w:t>
            </w:r>
          </w:p>
          <w:p w14:paraId="0455EE2E" w14:textId="4EBBEBCF" w:rsidR="00A47B86" w:rsidRPr="006F1169" w:rsidRDefault="00A47B86" w:rsidP="00A47B86">
            <w:pPr>
              <w:ind w:left="145" w:hanging="145"/>
              <w:jc w:val="center"/>
              <w:rPr>
                <w:rFonts w:ascii="GHEA Grapalat" w:hAnsi="GHEA Grapalat"/>
                <w:b/>
                <w:bCs/>
                <w:sz w:val="18"/>
                <w:szCs w:val="18"/>
                <w:lang w:val="hy-AM"/>
              </w:rPr>
            </w:pPr>
          </w:p>
        </w:tc>
        <w:tc>
          <w:tcPr>
            <w:tcW w:w="3884" w:type="dxa"/>
          </w:tcPr>
          <w:p w14:paraId="7868329D" w14:textId="77777777" w:rsidR="00A47B86" w:rsidRPr="00B6054C" w:rsidRDefault="00A47B86" w:rsidP="00A47B86">
            <w:pPr>
              <w:rPr>
                <w:rFonts w:ascii="GHEA Grapalat" w:hAnsi="GHEA Grapalat" w:cs="Calibri"/>
                <w:b/>
                <w:bCs/>
                <w:color w:val="000000"/>
                <w:sz w:val="16"/>
                <w:szCs w:val="16"/>
              </w:rPr>
            </w:pPr>
            <w:r w:rsidRPr="00B6054C">
              <w:rPr>
                <w:rFonts w:ascii="GHEA Grapalat" w:hAnsi="GHEA Grapalat" w:cs="Calibri"/>
                <w:b/>
                <w:bCs/>
                <w:color w:val="000000"/>
                <w:sz w:val="16"/>
                <w:szCs w:val="16"/>
              </w:rPr>
              <w:t>Консультационные услуги по техническому контролю качества</w:t>
            </w:r>
            <w:r w:rsidRPr="00912EB0">
              <w:rPr>
                <w:rFonts w:ascii="GHEA Grapalat" w:hAnsi="GHEA Grapalat" w:cs="Calibri"/>
                <w:b/>
                <w:bCs/>
                <w:color w:val="000000"/>
                <w:sz w:val="16"/>
                <w:szCs w:val="16"/>
              </w:rPr>
              <w:t xml:space="preserve"> работ по ремонту</w:t>
            </w:r>
            <w:r w:rsidRPr="00B6054C">
              <w:rPr>
                <w:rFonts w:ascii="GHEA Grapalat" w:hAnsi="GHEA Grapalat" w:cs="Calibri"/>
                <w:b/>
                <w:bCs/>
                <w:color w:val="000000"/>
                <w:sz w:val="16"/>
                <w:szCs w:val="16"/>
              </w:rPr>
              <w:t xml:space="preserve"> асфальтобетонно</w:t>
            </w:r>
            <w:r w:rsidRPr="00912EB0">
              <w:rPr>
                <w:rFonts w:ascii="GHEA Grapalat" w:hAnsi="GHEA Grapalat" w:cs="Calibri"/>
                <w:b/>
                <w:bCs/>
                <w:color w:val="000000"/>
                <w:sz w:val="16"/>
                <w:szCs w:val="16"/>
              </w:rPr>
              <w:t>го</w:t>
            </w:r>
            <w:r w:rsidRPr="00912EB0">
              <w:rPr>
                <w:rFonts w:ascii="GHEA Grapalat" w:hAnsi="GHEA Grapalat" w:cs="Calibri"/>
                <w:b/>
                <w:bCs/>
                <w:color w:val="000000"/>
              </w:rPr>
              <w:t xml:space="preserve"> </w:t>
            </w:r>
            <w:r w:rsidRPr="00B6054C">
              <w:rPr>
                <w:rFonts w:ascii="GHEA Grapalat" w:hAnsi="GHEA Grapalat" w:cs="Calibri"/>
                <w:b/>
                <w:bCs/>
                <w:color w:val="000000"/>
                <w:sz w:val="16"/>
                <w:szCs w:val="16"/>
              </w:rPr>
              <w:t>покрыти</w:t>
            </w:r>
            <w:r w:rsidRPr="00912EB0">
              <w:rPr>
                <w:rFonts w:ascii="GHEA Grapalat" w:hAnsi="GHEA Grapalat" w:cs="Calibri"/>
                <w:b/>
                <w:bCs/>
                <w:color w:val="000000"/>
                <w:sz w:val="16"/>
                <w:szCs w:val="16"/>
              </w:rPr>
              <w:t>я</w:t>
            </w:r>
            <w:r w:rsidRPr="00B6054C">
              <w:rPr>
                <w:rFonts w:ascii="GHEA Grapalat" w:hAnsi="GHEA Grapalat" w:cs="Calibri"/>
                <w:b/>
                <w:bCs/>
                <w:color w:val="000000"/>
                <w:sz w:val="16"/>
                <w:szCs w:val="16"/>
              </w:rPr>
              <w:t xml:space="preserve"> улиц, тротуаров</w:t>
            </w:r>
            <w:r w:rsidRPr="00912EB0">
              <w:rPr>
                <w:rFonts w:ascii="GHEA Grapalat" w:hAnsi="GHEA Grapalat" w:cs="Calibri"/>
                <w:b/>
                <w:bCs/>
                <w:color w:val="000000"/>
                <w:sz w:val="16"/>
                <w:szCs w:val="16"/>
              </w:rPr>
              <w:t xml:space="preserve"> </w:t>
            </w:r>
            <w:r w:rsidRPr="00B6054C">
              <w:rPr>
                <w:rFonts w:ascii="GHEA Grapalat" w:hAnsi="GHEA Grapalat" w:cs="Calibri"/>
                <w:b/>
                <w:bCs/>
                <w:color w:val="000000"/>
                <w:sz w:val="16"/>
                <w:szCs w:val="16"/>
              </w:rPr>
              <w:t>и дворов</w:t>
            </w:r>
            <w:r w:rsidRPr="00912EB0">
              <w:rPr>
                <w:rFonts w:ascii="GHEA Grapalat" w:hAnsi="GHEA Grapalat" w:cs="Calibri"/>
                <w:b/>
                <w:bCs/>
                <w:color w:val="000000"/>
                <w:sz w:val="16"/>
                <w:szCs w:val="16"/>
              </w:rPr>
              <w:t xml:space="preserve"> для нужд</w:t>
            </w:r>
            <w:r w:rsidRPr="00B6054C">
              <w:rPr>
                <w:rFonts w:ascii="GHEA Grapalat" w:hAnsi="GHEA Grapalat" w:cs="Calibri"/>
                <w:b/>
                <w:bCs/>
                <w:color w:val="000000"/>
                <w:sz w:val="16"/>
                <w:szCs w:val="16"/>
              </w:rPr>
              <w:t xml:space="preserve"> административного района </w:t>
            </w:r>
            <w:r w:rsidRPr="00912EB0">
              <w:rPr>
                <w:rFonts w:ascii="GHEA Grapalat" w:hAnsi="GHEA Grapalat" w:cs="Calibri"/>
                <w:b/>
                <w:bCs/>
                <w:color w:val="000000"/>
                <w:sz w:val="16"/>
                <w:szCs w:val="16"/>
              </w:rPr>
              <w:t>Канакер-Зейтун</w:t>
            </w:r>
            <w:r w:rsidRPr="00B6054C">
              <w:rPr>
                <w:rFonts w:ascii="GHEA Grapalat" w:hAnsi="GHEA Grapalat" w:cs="Calibri"/>
                <w:b/>
                <w:bCs/>
                <w:color w:val="000000"/>
                <w:sz w:val="16"/>
                <w:szCs w:val="16"/>
              </w:rPr>
              <w:t xml:space="preserve"> города Еревана                                                                                                                                                       </w:t>
            </w:r>
          </w:p>
          <w:p w14:paraId="506AB73B" w14:textId="77777777" w:rsidR="00A47B86" w:rsidRPr="00B6054C" w:rsidRDefault="00A47B86" w:rsidP="00A47B86">
            <w:pPr>
              <w:rPr>
                <w:rFonts w:ascii="GHEA Grapalat" w:hAnsi="GHEA Grapalat" w:cs="Calibri"/>
                <w:b/>
                <w:bCs/>
                <w:color w:val="000000"/>
                <w:sz w:val="16"/>
                <w:szCs w:val="16"/>
              </w:rPr>
            </w:pPr>
          </w:p>
          <w:p w14:paraId="29043890" w14:textId="77777777" w:rsidR="00A47B86" w:rsidRDefault="00A47B86" w:rsidP="00A47B86">
            <w:pPr>
              <w:rPr>
                <w:rFonts w:ascii="GHEA Grapalat" w:hAnsi="GHEA Grapalat" w:cs="Calibri"/>
                <w:color w:val="000000"/>
                <w:sz w:val="16"/>
                <w:szCs w:val="16"/>
              </w:rPr>
            </w:pPr>
            <w:r w:rsidRPr="00B6054C">
              <w:rPr>
                <w:rFonts w:ascii="GHEA Grapalat" w:hAnsi="GHEA Grapalat" w:cs="Calibri"/>
                <w:b/>
                <w:bCs/>
                <w:color w:val="000000"/>
                <w:sz w:val="16"/>
                <w:szCs w:val="16"/>
              </w:rPr>
              <w:t>Техническое описание общих требований к обслуживанию:</w:t>
            </w:r>
            <w:r w:rsidRPr="00B6054C">
              <w:rPr>
                <w:rFonts w:ascii="GHEA Grapalat" w:hAnsi="GHEA Grapalat" w:cs="Calibri"/>
                <w:color w:val="000000"/>
                <w:sz w:val="16"/>
                <w:szCs w:val="16"/>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B6054C">
              <w:rPr>
                <w:rFonts w:ascii="GHEA Grapalat" w:hAnsi="GHEA Grapalat" w:cs="Calibri"/>
                <w:color w:val="000000"/>
                <w:sz w:val="16"/>
                <w:szCs w:val="16"/>
              </w:rPr>
              <w:b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r w:rsidRPr="00B6054C">
              <w:rPr>
                <w:rFonts w:ascii="GHEA Grapalat" w:hAnsi="GHEA Grapalat" w:cs="Calibri"/>
                <w:color w:val="000000"/>
                <w:sz w:val="16"/>
                <w:szCs w:val="16"/>
              </w:rPr>
              <w:br/>
              <w:t>3. Основными обязанностями исполнителя технического надзора  являются:</w:t>
            </w:r>
            <w:r w:rsidRPr="00B6054C">
              <w:rPr>
                <w:rFonts w:ascii="GHEA Grapalat" w:hAnsi="GHEA Grapalat" w:cs="Calibri"/>
                <w:color w:val="000000"/>
                <w:sz w:val="16"/>
                <w:szCs w:val="16"/>
              </w:rPr>
              <w:br/>
              <w:t>• периодически фотографировать состояние объекта строительства от начала до конца строительства;</w:t>
            </w:r>
            <w:r w:rsidRPr="00B6054C">
              <w:rPr>
                <w:rFonts w:ascii="GHEA Grapalat" w:hAnsi="GHEA Grapalat" w:cs="Calibri"/>
                <w:color w:val="000000"/>
                <w:sz w:val="16"/>
                <w:szCs w:val="16"/>
              </w:rPr>
              <w:br/>
              <w:t>• обеспечить соответствие  выполняемых  работ  условиям контрактного соглашения, строительным нормам и правилам,</w:t>
            </w:r>
            <w:r w:rsidRPr="00B6054C">
              <w:rPr>
                <w:rFonts w:ascii="GHEA Grapalat" w:hAnsi="GHEA Grapalat" w:cs="Calibri"/>
                <w:color w:val="000000"/>
                <w:sz w:val="16"/>
                <w:szCs w:val="16"/>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B6054C">
              <w:rPr>
                <w:rFonts w:ascii="GHEA Grapalat" w:hAnsi="GHEA Grapalat" w:cs="Calibri"/>
                <w:color w:val="000000"/>
                <w:sz w:val="16"/>
                <w:szCs w:val="16"/>
              </w:rPr>
              <w:br/>
              <w:t>• проверять и утверждать рабочие и исполнительные документы, подготовленные Подрядчиком,</w:t>
            </w:r>
            <w:r w:rsidRPr="00B6054C">
              <w:rPr>
                <w:rFonts w:ascii="GHEA Grapalat" w:hAnsi="GHEA Grapalat" w:cs="Calibri"/>
                <w:color w:val="000000"/>
                <w:sz w:val="16"/>
                <w:szCs w:val="16"/>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1FAB5E5" w14:textId="77777777" w:rsidR="00A47B86" w:rsidRDefault="00A47B86" w:rsidP="00A47B86">
            <w:pPr>
              <w:rPr>
                <w:rFonts w:ascii="GHEA Grapalat" w:hAnsi="GHEA Grapalat" w:cs="Calibri"/>
                <w:color w:val="000000"/>
                <w:sz w:val="16"/>
                <w:szCs w:val="16"/>
              </w:rPr>
            </w:pPr>
          </w:p>
          <w:p w14:paraId="2A20D3E8" w14:textId="77777777" w:rsidR="00A47B86" w:rsidRPr="00B6054C" w:rsidRDefault="00A47B86" w:rsidP="00A47B86">
            <w:pPr>
              <w:rPr>
                <w:rFonts w:ascii="GHEA Grapalat" w:hAnsi="GHEA Grapalat" w:cs="Calibri"/>
                <w:color w:val="000000"/>
                <w:sz w:val="16"/>
                <w:szCs w:val="16"/>
              </w:rPr>
            </w:pPr>
            <w:r w:rsidRPr="00B6054C">
              <w:rPr>
                <w:rFonts w:ascii="GHEA Grapalat" w:hAnsi="GHEA Grapalat" w:cs="Calibri"/>
                <w:color w:val="000000"/>
                <w:sz w:val="16"/>
                <w:szCs w:val="16"/>
              </w:rPr>
              <w:lastRenderedPageBreak/>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B6054C">
              <w:rPr>
                <w:rFonts w:ascii="GHEA Grapalat" w:hAnsi="GHEA Grapalat" w:cs="Calibri"/>
                <w:color w:val="000000"/>
                <w:sz w:val="16"/>
                <w:szCs w:val="16"/>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B6054C">
              <w:rPr>
                <w:rFonts w:ascii="GHEA Grapalat" w:hAnsi="GHEA Grapalat" w:cs="Calibri"/>
                <w:color w:val="000000"/>
                <w:sz w:val="16"/>
                <w:szCs w:val="16"/>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486E2A39" w14:textId="77777777" w:rsidR="00A47B86" w:rsidRPr="00E5506C" w:rsidRDefault="00A47B86" w:rsidP="00A47B86">
            <w:pPr>
              <w:rPr>
                <w:rFonts w:ascii="GHEA Grapalat" w:hAnsi="GHEA Grapalat" w:cs="Calibri"/>
                <w:color w:val="000000"/>
                <w:sz w:val="16"/>
                <w:szCs w:val="16"/>
              </w:rPr>
            </w:pPr>
            <w:r w:rsidRPr="00B6054C">
              <w:rPr>
                <w:rFonts w:ascii="GHEA Grapalat" w:hAnsi="GHEA Grapalat" w:cs="Calibri"/>
                <w:color w:val="000000"/>
                <w:sz w:val="16"/>
                <w:szCs w:val="16"/>
              </w:rPr>
              <w:t>• предлагать те действия, которые будут необходимы для сохранения рабочего графика в случае возникновения проблем во время строительства;</w:t>
            </w:r>
            <w:r w:rsidRPr="00B6054C">
              <w:rPr>
                <w:rFonts w:ascii="GHEA Grapalat" w:hAnsi="GHEA Grapalat" w:cs="Calibri"/>
                <w:color w:val="000000"/>
                <w:sz w:val="16"/>
                <w:szCs w:val="16"/>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B6054C">
              <w:rPr>
                <w:rFonts w:ascii="GHEA Grapalat" w:hAnsi="GHEA Grapalat" w:cs="Calibri"/>
                <w:color w:val="000000"/>
                <w:sz w:val="16"/>
                <w:szCs w:val="16"/>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B6054C">
              <w:rPr>
                <w:rFonts w:ascii="GHEA Grapalat" w:hAnsi="GHEA Grapalat" w:cs="Calibri"/>
                <w:color w:val="000000"/>
                <w:sz w:val="16"/>
                <w:szCs w:val="16"/>
              </w:rPr>
              <w:br/>
              <w:t>• проводить измерения объемов работ и участвовать в составлении и утверждении исполнительных документов,</w:t>
            </w:r>
            <w:r w:rsidRPr="00B6054C">
              <w:rPr>
                <w:rFonts w:ascii="GHEA Grapalat" w:hAnsi="GHEA Grapalat" w:cs="Calibri"/>
                <w:color w:val="000000"/>
                <w:sz w:val="16"/>
                <w:szCs w:val="16"/>
              </w:rPr>
              <w:br/>
              <w:t>•</w:t>
            </w:r>
            <w:r w:rsidRPr="00B6054C">
              <w:rPr>
                <w:rFonts w:ascii="GHEA Grapalat" w:hAnsi="GHEA Grapalat" w:cs="Calibri"/>
                <w:color w:val="FF0000"/>
                <w:sz w:val="16"/>
                <w:szCs w:val="16"/>
              </w:rPr>
              <w:t xml:space="preserve"> </w:t>
            </w:r>
            <w:r w:rsidRPr="00B6054C">
              <w:rPr>
                <w:rFonts w:ascii="GHEA Grapalat" w:hAnsi="GHEA Grapalat" w:cs="Calibri"/>
                <w:color w:val="000000"/>
                <w:sz w:val="16"/>
                <w:szCs w:val="16"/>
              </w:rPr>
              <w:t>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B6054C">
              <w:rPr>
                <w:rFonts w:ascii="GHEA Grapalat" w:hAnsi="GHEA Grapalat" w:cs="Calibri"/>
                <w:color w:val="000000"/>
                <w:sz w:val="16"/>
                <w:szCs w:val="16"/>
              </w:rPr>
              <w:br/>
              <w:t>• измерить работы, которые должны быть выполнены по указанию Заказчика.</w:t>
            </w:r>
            <w:r w:rsidRPr="00B6054C">
              <w:rPr>
                <w:rFonts w:ascii="GHEA Grapalat" w:hAnsi="GHEA Grapalat" w:cs="Calibri"/>
                <w:color w:val="000000"/>
                <w:sz w:val="16"/>
                <w:szCs w:val="16"/>
              </w:rPr>
              <w:b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w:t>
            </w:r>
            <w:r w:rsidRPr="00B6054C">
              <w:rPr>
                <w:rFonts w:ascii="GHEA Grapalat" w:hAnsi="GHEA Grapalat" w:cs="Calibri"/>
                <w:color w:val="000000"/>
                <w:sz w:val="16"/>
                <w:szCs w:val="16"/>
              </w:rPr>
              <w:lastRenderedPageBreak/>
              <w:t>качества строительства» приказа министра градостроительства от 28.04.1998 г. № 44 .</w:t>
            </w:r>
            <w:r w:rsidRPr="00E5506C">
              <w:rPr>
                <w:rFonts w:ascii="GHEA Grapalat" w:hAnsi="GHEA Grapalat" w:cs="Calibri"/>
                <w:color w:val="000000"/>
                <w:sz w:val="16"/>
                <w:szCs w:val="16"/>
              </w:rPr>
              <w:t xml:space="preserve">  </w:t>
            </w:r>
          </w:p>
          <w:p w14:paraId="4556965D" w14:textId="77777777" w:rsidR="00A47B86" w:rsidRPr="00687CFF" w:rsidRDefault="00A47B86" w:rsidP="00A47B86">
            <w:pPr>
              <w:rPr>
                <w:rFonts w:ascii="GHEA Grapalat" w:hAnsi="GHEA Grapalat" w:cs="Calibri"/>
                <w:color w:val="000000"/>
                <w:sz w:val="16"/>
                <w:szCs w:val="16"/>
              </w:rPr>
            </w:pPr>
          </w:p>
          <w:p w14:paraId="25D33678" w14:textId="77777777" w:rsidR="00A47B86" w:rsidRPr="00C848DF" w:rsidRDefault="00A47B86" w:rsidP="00A47B86">
            <w:pPr>
              <w:jc w:val="both"/>
              <w:rPr>
                <w:rFonts w:ascii="GHEA Grapalat" w:hAnsi="GHEA Grapalat"/>
                <w:b/>
                <w:bCs/>
                <w:color w:val="FF0000"/>
                <w:sz w:val="18"/>
                <w:szCs w:val="14"/>
                <w:lang w:val="hy-AM"/>
              </w:rPr>
            </w:pPr>
            <w:r w:rsidRPr="00C848DF">
              <w:rPr>
                <w:rFonts w:ascii="GHEA Grapalat" w:hAnsi="GHEA Grapalat"/>
                <w:b/>
                <w:bCs/>
                <w:color w:val="FF0000"/>
                <w:sz w:val="18"/>
                <w:szCs w:val="14"/>
                <w:lang w:val="hy-AM"/>
              </w:rPr>
              <w:t>Для оказания услуги исполнитель должен иметь ли</w:t>
            </w:r>
            <w:r w:rsidRPr="00673D64">
              <w:rPr>
                <w:rFonts w:ascii="GHEA Grapalat" w:hAnsi="GHEA Grapalat"/>
                <w:b/>
                <w:bCs/>
                <w:color w:val="FF0000"/>
                <w:sz w:val="18"/>
                <w:szCs w:val="14"/>
                <w:lang w:val="hy-AM"/>
              </w:rPr>
              <w:t>ц</w:t>
            </w:r>
            <w:r w:rsidRPr="00C848DF">
              <w:rPr>
                <w:rFonts w:ascii="GHEA Grapalat" w:hAnsi="GHEA Grapalat"/>
                <w:b/>
                <w:bCs/>
                <w:color w:val="FF0000"/>
                <w:sz w:val="18"/>
                <w:szCs w:val="14"/>
                <w:lang w:val="hy-AM"/>
              </w:rPr>
              <w:t>ен</w:t>
            </w:r>
            <w:r w:rsidRPr="00673D64">
              <w:rPr>
                <w:rFonts w:ascii="GHEA Grapalat" w:hAnsi="GHEA Grapalat"/>
                <w:b/>
                <w:bCs/>
                <w:color w:val="FF0000"/>
                <w:sz w:val="18"/>
                <w:szCs w:val="14"/>
                <w:lang w:val="hy-AM"/>
              </w:rPr>
              <w:t>з</w:t>
            </w:r>
            <w:r w:rsidRPr="00C848DF">
              <w:rPr>
                <w:rFonts w:ascii="GHEA Grapalat" w:hAnsi="GHEA Grapalat"/>
                <w:b/>
                <w:bCs/>
                <w:color w:val="FF0000"/>
                <w:sz w:val="18"/>
                <w:szCs w:val="14"/>
                <w:lang w:val="hy-AM"/>
              </w:rPr>
              <w:t>и</w:t>
            </w:r>
            <w:r w:rsidRPr="00673D64">
              <w:rPr>
                <w:rFonts w:ascii="GHEA Grapalat" w:hAnsi="GHEA Grapalat"/>
                <w:b/>
                <w:bCs/>
                <w:color w:val="FF0000"/>
                <w:sz w:val="18"/>
                <w:szCs w:val="14"/>
                <w:lang w:val="hy-AM"/>
              </w:rPr>
              <w:t xml:space="preserve">ю </w:t>
            </w:r>
            <w:r w:rsidRPr="00C848DF">
              <w:rPr>
                <w:rFonts w:ascii="GHEA Grapalat" w:hAnsi="GHEA Grapalat"/>
                <w:b/>
                <w:bCs/>
                <w:color w:val="FF0000"/>
                <w:sz w:val="18"/>
                <w:szCs w:val="14"/>
                <w:lang w:val="hy-AM"/>
              </w:rPr>
              <w:t>в</w:t>
            </w:r>
            <w:r w:rsidRPr="00673D64">
              <w:rPr>
                <w:rFonts w:ascii="GHEA Grapalat" w:hAnsi="GHEA Grapalat"/>
                <w:b/>
                <w:bCs/>
                <w:color w:val="FF0000"/>
                <w:sz w:val="18"/>
                <w:szCs w:val="14"/>
                <w:lang w:val="hy-AM"/>
              </w:rPr>
              <w:t xml:space="preserve"> </w:t>
            </w:r>
            <w:r w:rsidRPr="00C848DF">
              <w:rPr>
                <w:rFonts w:ascii="GHEA Grapalat" w:hAnsi="GHEA Grapalat"/>
                <w:b/>
                <w:bCs/>
                <w:color w:val="FF0000"/>
                <w:sz w:val="18"/>
                <w:szCs w:val="14"/>
                <w:lang w:val="hy-AM"/>
              </w:rPr>
              <w:t>областьи градостроительства-транспортными путями (автомобильные дороги, маршрутные линии и аэропорты, искусственные сооружения-мосты, туннели, путепроводы, эстакады, подпорные стены и т. д.) - класс 2</w:t>
            </w:r>
            <w:r w:rsidRPr="00691DB6">
              <w:rPr>
                <w:rFonts w:ascii="GHEA Grapalat" w:hAnsi="GHEA Grapalat"/>
                <w:b/>
                <w:bCs/>
                <w:color w:val="FF0000"/>
                <w:sz w:val="18"/>
                <w:szCs w:val="14"/>
              </w:rPr>
              <w:t xml:space="preserve"> </w:t>
            </w:r>
            <w:r w:rsidRPr="00C848DF">
              <w:rPr>
                <w:rFonts w:ascii="GHEA Grapalat" w:hAnsi="GHEA Grapalat"/>
                <w:b/>
                <w:bCs/>
                <w:color w:val="FF0000"/>
                <w:sz w:val="18"/>
                <w:szCs w:val="14"/>
                <w:lang w:val="hy-AM"/>
              </w:rPr>
              <w:t>вставка для 09</w:t>
            </w:r>
            <w:r w:rsidRPr="00691DB6">
              <w:rPr>
                <w:rFonts w:ascii="GHEA Grapalat" w:hAnsi="GHEA Grapalat"/>
                <w:b/>
                <w:bCs/>
                <w:color w:val="FF0000"/>
                <w:sz w:val="18"/>
                <w:szCs w:val="14"/>
              </w:rPr>
              <w:t>.</w:t>
            </w:r>
            <w:r w:rsidRPr="00C848DF">
              <w:rPr>
                <w:rFonts w:ascii="GHEA Grapalat" w:hAnsi="GHEA Grapalat"/>
                <w:b/>
                <w:bCs/>
                <w:color w:val="FF0000"/>
                <w:sz w:val="18"/>
                <w:szCs w:val="14"/>
                <w:lang w:val="hy-AM"/>
              </w:rPr>
              <w:t xml:space="preserve"> </w:t>
            </w:r>
          </w:p>
          <w:p w14:paraId="32DD546A" w14:textId="77777777" w:rsidR="00A47B86" w:rsidRPr="00687CFF" w:rsidRDefault="00A47B86" w:rsidP="00A47B86">
            <w:pPr>
              <w:rPr>
                <w:rFonts w:ascii="GHEA Grapalat" w:hAnsi="GHEA Grapalat" w:cs="Calibri"/>
                <w:color w:val="000000"/>
                <w:sz w:val="16"/>
                <w:szCs w:val="16"/>
              </w:rPr>
            </w:pPr>
          </w:p>
          <w:p w14:paraId="47AE19A5" w14:textId="6FFC3089" w:rsidR="00A47B86" w:rsidRPr="00A9386B" w:rsidRDefault="00A47B86" w:rsidP="00A47B86">
            <w:pPr>
              <w:jc w:val="both"/>
              <w:rPr>
                <w:rFonts w:ascii="GHEA Grapalat" w:hAnsi="GHEA Grapalat"/>
                <w:b/>
                <w:sz w:val="18"/>
                <w:szCs w:val="14"/>
              </w:rPr>
            </w:pPr>
            <w:r w:rsidRPr="00B6054C">
              <w:rPr>
                <w:rFonts w:ascii="GHEA Grapalat" w:hAnsi="GHEA Grapalat" w:cs="Calibri"/>
                <w:b/>
                <w:bCs/>
                <w:color w:val="000000"/>
                <w:sz w:val="16"/>
                <w:szCs w:val="16"/>
              </w:rPr>
              <w:t>Требования к отчетности:</w:t>
            </w:r>
            <w:r w:rsidRPr="00B6054C">
              <w:rPr>
                <w:rFonts w:ascii="GHEA Grapalat" w:hAnsi="GHEA Grapalat" w:cs="Calibri"/>
                <w:color w:val="000000"/>
                <w:sz w:val="16"/>
                <w:szCs w:val="16"/>
              </w:rPr>
              <w:b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B6054C">
              <w:rPr>
                <w:rFonts w:ascii="GHEA Grapalat" w:hAnsi="GHEA Grapalat" w:cs="Calibri"/>
                <w:color w:val="000000"/>
                <w:sz w:val="16"/>
                <w:szCs w:val="16"/>
              </w:rPr>
              <w:br/>
            </w:r>
            <w:r w:rsidRPr="00B6054C">
              <w:rPr>
                <w:rFonts w:ascii="GHEA Grapalat" w:hAnsi="GHEA Grapalat" w:cs="Calibri"/>
                <w:b/>
                <w:bCs/>
                <w:color w:val="000000"/>
                <w:sz w:val="16"/>
                <w:szCs w:val="16"/>
              </w:rPr>
              <w:t>Окончательный отчет</w:t>
            </w:r>
            <w:r w:rsidRPr="00B6054C">
              <w:rPr>
                <w:rFonts w:ascii="GHEA Grapalat" w:hAnsi="GHEA Grapalat" w:cs="Calibri"/>
                <w:color w:val="000000"/>
                <w:sz w:val="16"/>
                <w:szCs w:val="16"/>
              </w:rPr>
              <w:t xml:space="preserve"> должен включать копии следующих документов: окончательные исполнительные</w:t>
            </w:r>
            <w:r w:rsidRPr="00673D64">
              <w:rPr>
                <w:rFonts w:ascii="GHEA Grapalat" w:hAnsi="GHEA Grapalat" w:cs="Calibri"/>
                <w:color w:val="000000"/>
                <w:sz w:val="16"/>
                <w:szCs w:val="16"/>
              </w:rPr>
              <w:t xml:space="preserve"> </w:t>
            </w:r>
            <w:r w:rsidRPr="00B6054C">
              <w:rPr>
                <w:rFonts w:ascii="GHEA Grapalat" w:hAnsi="GHEA Grapalat" w:cs="Calibri"/>
                <w:color w:val="000000"/>
                <w:sz w:val="16"/>
                <w:szCs w:val="16"/>
              </w:rPr>
              <w:t>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B6054C">
              <w:rPr>
                <w:rFonts w:ascii="GHEA Grapalat" w:hAnsi="GHEA Grapalat" w:cs="Calibri"/>
                <w:color w:val="000000"/>
                <w:sz w:val="16"/>
                <w:szCs w:val="16"/>
              </w:rPr>
              <w:br/>
            </w:r>
            <w:r w:rsidRPr="00B6054C">
              <w:rPr>
                <w:rFonts w:ascii="GHEA Grapalat" w:hAnsi="GHEA Grapalat" w:cs="Calibri"/>
                <w:b/>
                <w:bCs/>
                <w:color w:val="000000"/>
                <w:sz w:val="16"/>
                <w:szCs w:val="16"/>
              </w:rPr>
              <w:t>Текущие отчеты</w:t>
            </w:r>
            <w:r w:rsidRPr="00B6054C">
              <w:rPr>
                <w:rFonts w:ascii="GHEA Grapalat" w:hAnsi="GHEA Grapalat" w:cs="Calibri"/>
                <w:color w:val="000000"/>
                <w:sz w:val="16"/>
                <w:szCs w:val="16"/>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B6054C">
              <w:rPr>
                <w:rFonts w:ascii="GHEA Grapalat" w:hAnsi="GHEA Grapalat" w:cs="Calibri"/>
                <w:color w:val="000000"/>
                <w:sz w:val="16"/>
                <w:szCs w:val="16"/>
              </w:rPr>
              <w:br/>
            </w:r>
            <w:r w:rsidRPr="00B6054C">
              <w:rPr>
                <w:rFonts w:ascii="GHEA Grapalat" w:hAnsi="GHEA Grapalat" w:cs="Calibri"/>
                <w:b/>
                <w:bCs/>
                <w:color w:val="000000"/>
                <w:sz w:val="16"/>
                <w:szCs w:val="16"/>
              </w:rPr>
              <w:t>Окончательный отчет</w:t>
            </w:r>
            <w:r w:rsidRPr="00B6054C">
              <w:rPr>
                <w:rFonts w:ascii="GHEA Grapalat" w:hAnsi="GHEA Grapalat" w:cs="Calibri"/>
                <w:color w:val="000000"/>
                <w:sz w:val="16"/>
                <w:szCs w:val="16"/>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7" w:type="dxa"/>
            <w:vAlign w:val="center"/>
          </w:tcPr>
          <w:p w14:paraId="7D1AA5C8" w14:textId="77777777" w:rsidR="00A47B86" w:rsidRPr="00E40AC8" w:rsidRDefault="00A47B86" w:rsidP="00A47B86">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58" w:type="dxa"/>
            <w:vAlign w:val="center"/>
          </w:tcPr>
          <w:p w14:paraId="0256D781" w14:textId="77777777" w:rsidR="00A47B86" w:rsidRPr="00E40AC8" w:rsidRDefault="00A47B86" w:rsidP="00A47B86">
            <w:pPr>
              <w:widowControl w:val="0"/>
              <w:spacing w:after="120"/>
              <w:jc w:val="center"/>
              <w:rPr>
                <w:rFonts w:ascii="GHEA Grapalat" w:hAnsi="GHEA Grapalat"/>
                <w:sz w:val="20"/>
              </w:rPr>
            </w:pPr>
          </w:p>
        </w:tc>
        <w:tc>
          <w:tcPr>
            <w:tcW w:w="823" w:type="dxa"/>
            <w:vAlign w:val="center"/>
          </w:tcPr>
          <w:p w14:paraId="38ADF9CC" w14:textId="77777777" w:rsidR="00A47B86" w:rsidRDefault="00A47B86" w:rsidP="00A47B86">
            <w:pPr>
              <w:widowControl w:val="0"/>
              <w:spacing w:after="120"/>
              <w:jc w:val="center"/>
              <w:rPr>
                <w:rFonts w:ascii="GHEA Grapalat" w:hAnsi="GHEA Grapalat"/>
                <w:sz w:val="20"/>
                <w:lang w:val="hy-AM"/>
              </w:rPr>
            </w:pPr>
          </w:p>
          <w:p w14:paraId="21ABB9F4" w14:textId="77777777" w:rsidR="00A47B86" w:rsidRDefault="00A47B86" w:rsidP="00A47B86">
            <w:pPr>
              <w:widowControl w:val="0"/>
              <w:spacing w:after="120"/>
              <w:jc w:val="center"/>
              <w:rPr>
                <w:rFonts w:ascii="GHEA Grapalat" w:hAnsi="GHEA Grapalat"/>
                <w:sz w:val="20"/>
              </w:rPr>
            </w:pPr>
          </w:p>
          <w:p w14:paraId="04FAFBDA" w14:textId="0554CF92" w:rsidR="00A47B86" w:rsidRDefault="00A47B86" w:rsidP="00A47B86">
            <w:pPr>
              <w:widowControl w:val="0"/>
              <w:spacing w:after="120"/>
              <w:jc w:val="center"/>
              <w:rPr>
                <w:rFonts w:ascii="GHEA Grapalat" w:hAnsi="GHEA Grapalat"/>
                <w:sz w:val="20"/>
                <w:lang w:val="hy-AM"/>
              </w:rPr>
            </w:pPr>
            <w:r>
              <w:rPr>
                <w:rFonts w:ascii="GHEA Grapalat" w:hAnsi="GHEA Grapalat"/>
                <w:sz w:val="20"/>
              </w:rPr>
              <w:t>1</w:t>
            </w:r>
          </w:p>
          <w:p w14:paraId="313E6249" w14:textId="77777777" w:rsidR="00A47B86" w:rsidRDefault="00A47B86" w:rsidP="00A47B86">
            <w:pPr>
              <w:widowControl w:val="0"/>
              <w:spacing w:after="120"/>
              <w:jc w:val="center"/>
              <w:rPr>
                <w:rFonts w:ascii="GHEA Grapalat" w:hAnsi="GHEA Grapalat"/>
                <w:sz w:val="20"/>
                <w:lang w:val="hy-AM"/>
              </w:rPr>
            </w:pPr>
          </w:p>
          <w:p w14:paraId="4EF66747" w14:textId="77777777" w:rsidR="00A47B86" w:rsidRDefault="00A47B86" w:rsidP="00A47B86">
            <w:pPr>
              <w:widowControl w:val="0"/>
              <w:spacing w:after="120"/>
              <w:jc w:val="center"/>
              <w:rPr>
                <w:rFonts w:ascii="GHEA Grapalat" w:hAnsi="GHEA Grapalat"/>
                <w:sz w:val="20"/>
                <w:lang w:val="hy-AM"/>
              </w:rPr>
            </w:pPr>
          </w:p>
          <w:p w14:paraId="322D7B7B" w14:textId="77777777" w:rsidR="00A47B86" w:rsidRDefault="00A47B86" w:rsidP="00A47B86">
            <w:pPr>
              <w:widowControl w:val="0"/>
              <w:spacing w:after="120"/>
              <w:jc w:val="center"/>
              <w:rPr>
                <w:rFonts w:ascii="GHEA Grapalat" w:hAnsi="GHEA Grapalat"/>
                <w:sz w:val="20"/>
                <w:lang w:val="hy-AM"/>
              </w:rPr>
            </w:pPr>
          </w:p>
          <w:p w14:paraId="578A8EAC" w14:textId="77777777" w:rsidR="00A47B86" w:rsidRDefault="00A47B86" w:rsidP="00A47B86">
            <w:pPr>
              <w:widowControl w:val="0"/>
              <w:spacing w:after="120"/>
              <w:jc w:val="center"/>
              <w:rPr>
                <w:rFonts w:ascii="GHEA Grapalat" w:hAnsi="GHEA Grapalat"/>
                <w:sz w:val="20"/>
                <w:lang w:val="hy-AM"/>
              </w:rPr>
            </w:pPr>
          </w:p>
          <w:p w14:paraId="2CCE7C55" w14:textId="77777777" w:rsidR="00A47B86" w:rsidRDefault="00A47B86" w:rsidP="00A47B86">
            <w:pPr>
              <w:widowControl w:val="0"/>
              <w:spacing w:after="120"/>
              <w:jc w:val="center"/>
              <w:rPr>
                <w:rFonts w:ascii="GHEA Grapalat" w:hAnsi="GHEA Grapalat"/>
                <w:sz w:val="20"/>
                <w:lang w:val="hy-AM"/>
              </w:rPr>
            </w:pPr>
          </w:p>
          <w:p w14:paraId="63E77891" w14:textId="77777777" w:rsidR="00A47B86" w:rsidRDefault="00A47B86" w:rsidP="00A47B86">
            <w:pPr>
              <w:widowControl w:val="0"/>
              <w:spacing w:after="120"/>
              <w:jc w:val="center"/>
              <w:rPr>
                <w:rFonts w:ascii="GHEA Grapalat" w:hAnsi="GHEA Grapalat"/>
                <w:sz w:val="20"/>
                <w:lang w:val="hy-AM"/>
              </w:rPr>
            </w:pPr>
          </w:p>
          <w:p w14:paraId="75429285" w14:textId="77777777" w:rsidR="00A47B86" w:rsidRDefault="00A47B86" w:rsidP="00A47B86">
            <w:pPr>
              <w:widowControl w:val="0"/>
              <w:spacing w:after="120"/>
              <w:jc w:val="center"/>
              <w:rPr>
                <w:rFonts w:ascii="GHEA Grapalat" w:hAnsi="GHEA Grapalat"/>
                <w:sz w:val="20"/>
                <w:lang w:val="hy-AM"/>
              </w:rPr>
            </w:pPr>
          </w:p>
          <w:p w14:paraId="7B15BF1E" w14:textId="77777777" w:rsidR="00A47B86" w:rsidRDefault="00A47B86" w:rsidP="00A47B86">
            <w:pPr>
              <w:widowControl w:val="0"/>
              <w:spacing w:after="120"/>
              <w:jc w:val="center"/>
              <w:rPr>
                <w:rFonts w:ascii="GHEA Grapalat" w:hAnsi="GHEA Grapalat"/>
                <w:sz w:val="20"/>
                <w:lang w:val="hy-AM"/>
              </w:rPr>
            </w:pPr>
          </w:p>
          <w:p w14:paraId="3A1FCADB" w14:textId="77777777" w:rsidR="00A47B86" w:rsidRDefault="00A47B86" w:rsidP="00A47B86">
            <w:pPr>
              <w:widowControl w:val="0"/>
              <w:spacing w:after="120"/>
              <w:jc w:val="center"/>
              <w:rPr>
                <w:rFonts w:ascii="GHEA Grapalat" w:hAnsi="GHEA Grapalat"/>
                <w:sz w:val="20"/>
                <w:lang w:val="hy-AM"/>
              </w:rPr>
            </w:pPr>
          </w:p>
          <w:p w14:paraId="4D817BAC" w14:textId="77777777" w:rsidR="00A47B86" w:rsidRDefault="00A47B86" w:rsidP="00A47B86">
            <w:pPr>
              <w:widowControl w:val="0"/>
              <w:spacing w:after="120"/>
              <w:rPr>
                <w:rFonts w:ascii="GHEA Grapalat" w:hAnsi="GHEA Grapalat"/>
                <w:sz w:val="20"/>
                <w:lang w:val="hy-AM"/>
              </w:rPr>
            </w:pPr>
          </w:p>
          <w:p w14:paraId="6D50FE31" w14:textId="77777777" w:rsidR="00A47B86" w:rsidRDefault="00A47B86" w:rsidP="00A47B86">
            <w:pPr>
              <w:widowControl w:val="0"/>
              <w:spacing w:after="120"/>
              <w:jc w:val="center"/>
              <w:rPr>
                <w:rFonts w:ascii="GHEA Grapalat" w:hAnsi="GHEA Grapalat"/>
                <w:sz w:val="20"/>
                <w:lang w:val="hy-AM"/>
              </w:rPr>
            </w:pPr>
          </w:p>
          <w:p w14:paraId="58962E6D" w14:textId="3C575204" w:rsidR="00A47B86" w:rsidRPr="006F1169" w:rsidRDefault="00A47B86" w:rsidP="00A47B86">
            <w:pPr>
              <w:widowControl w:val="0"/>
              <w:spacing w:after="120"/>
              <w:jc w:val="center"/>
              <w:rPr>
                <w:rFonts w:ascii="GHEA Grapalat" w:hAnsi="GHEA Grapalat"/>
                <w:sz w:val="20"/>
                <w:lang w:val="hy-AM"/>
              </w:rPr>
            </w:pPr>
          </w:p>
        </w:tc>
        <w:tc>
          <w:tcPr>
            <w:tcW w:w="2162" w:type="dxa"/>
          </w:tcPr>
          <w:p w14:paraId="0D6BD602" w14:textId="4960F0CC" w:rsidR="00A47B86" w:rsidRPr="006503BE" w:rsidRDefault="00A47B86" w:rsidP="00A47B86">
            <w:pPr>
              <w:widowControl w:val="0"/>
              <w:spacing w:after="120"/>
              <w:jc w:val="center"/>
              <w:rPr>
                <w:rFonts w:ascii="GHEA Grapalat" w:hAnsi="GHEA Grapalat" w:cs="Calibri"/>
                <w:color w:val="000000"/>
                <w:sz w:val="16"/>
                <w:szCs w:val="16"/>
              </w:rPr>
            </w:pPr>
            <w:r w:rsidRPr="00B6054C">
              <w:rPr>
                <w:rFonts w:ascii="GHEA Grapalat" w:hAnsi="GHEA Grapalat"/>
                <w:sz w:val="18"/>
                <w:szCs w:val="18"/>
                <w:lang w:val="hy-AM"/>
              </w:rPr>
              <w:t xml:space="preserve">   г. Ереван</w:t>
            </w:r>
            <w:r w:rsidRPr="00B6054C">
              <w:rPr>
                <w:rFonts w:ascii="GHEA Grapalat" w:hAnsi="GHEA Grapalat"/>
                <w:sz w:val="18"/>
                <w:szCs w:val="18"/>
              </w:rPr>
              <w:t>,</w:t>
            </w:r>
            <w:r w:rsidRPr="00B6054C">
              <w:rPr>
                <w:rFonts w:ascii="GHEA Grapalat" w:hAnsi="GHEA Grapalat"/>
                <w:sz w:val="18"/>
                <w:szCs w:val="18"/>
                <w:lang w:val="hy-AM"/>
              </w:rPr>
              <w:t xml:space="preserve"> </w:t>
            </w:r>
            <w:r w:rsidRPr="00B6054C">
              <w:rPr>
                <w:rFonts w:ascii="GHEA Grapalat" w:hAnsi="GHEA Grapalat" w:cs="Calibri"/>
                <w:color w:val="000000"/>
                <w:sz w:val="18"/>
                <w:szCs w:val="18"/>
                <w:lang w:val="hy-AM"/>
              </w:rPr>
              <w:t>административный район  Канакер-Зейтун</w:t>
            </w:r>
          </w:p>
        </w:tc>
        <w:tc>
          <w:tcPr>
            <w:tcW w:w="2715" w:type="dxa"/>
            <w:vAlign w:val="center"/>
          </w:tcPr>
          <w:p w14:paraId="7CFDBA9A" w14:textId="328C296C" w:rsidR="00A47B86" w:rsidRPr="006F1169" w:rsidRDefault="00A47B86" w:rsidP="00A47B86">
            <w:pPr>
              <w:widowControl w:val="0"/>
              <w:spacing w:after="120"/>
              <w:jc w:val="center"/>
              <w:rPr>
                <w:rFonts w:ascii="GHEA Grapalat" w:hAnsi="GHEA Grapalat"/>
                <w:sz w:val="18"/>
                <w:szCs w:val="18"/>
                <w:lang w:val="hy-AM"/>
              </w:rPr>
            </w:pPr>
            <w:r w:rsidRPr="006503BE">
              <w:rPr>
                <w:rFonts w:ascii="GHEA Grapalat" w:hAnsi="GHEA Grapalat" w:cs="Calibri"/>
                <w:bCs/>
                <w:iCs/>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5C7A3B58"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6503BE" w:rsidRPr="006503BE">
        <w:rPr>
          <w:rFonts w:ascii="GHEA Grapalat" w:hAnsi="GHEA Grapalat"/>
          <w:i/>
        </w:rPr>
        <w:t>26</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574"/>
        <w:gridCol w:w="194"/>
        <w:gridCol w:w="526"/>
        <w:gridCol w:w="824"/>
        <w:gridCol w:w="683"/>
        <w:gridCol w:w="1386"/>
      </w:tblGrid>
      <w:tr w:rsidR="00D54B46" w:rsidRPr="00F412AC" w14:paraId="362EDA8D" w14:textId="77777777" w:rsidTr="00EA35BC">
        <w:trPr>
          <w:trHeight w:val="242"/>
          <w:jc w:val="center"/>
        </w:trPr>
        <w:tc>
          <w:tcPr>
            <w:tcW w:w="14349" w:type="dxa"/>
            <w:gridSpan w:val="17"/>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4"/>
            <w:vAlign w:val="center"/>
          </w:tcPr>
          <w:p w14:paraId="468DDA7B" w14:textId="4C966604"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006503BE" w:rsidRPr="006503BE">
              <w:rPr>
                <w:rFonts w:ascii="GHEA Grapalat" w:hAnsi="GHEA Grapalat"/>
                <w:sz w:val="16"/>
              </w:rPr>
              <w:t>6</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2F46A8">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7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20" w:type="dxa"/>
            <w:gridSpan w:val="2"/>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A47B86" w:rsidRPr="00F412AC" w14:paraId="2F969307" w14:textId="77777777" w:rsidTr="00CC7999">
        <w:trPr>
          <w:trHeight w:val="363"/>
          <w:jc w:val="center"/>
        </w:trPr>
        <w:tc>
          <w:tcPr>
            <w:tcW w:w="1207" w:type="dxa"/>
            <w:vAlign w:val="center"/>
          </w:tcPr>
          <w:p w14:paraId="73EFAA56" w14:textId="77777777" w:rsidR="00A47B86" w:rsidRDefault="00A47B86" w:rsidP="00A47B86">
            <w:pPr>
              <w:jc w:val="center"/>
              <w:rPr>
                <w:rFonts w:ascii="GHEA Grapalat" w:hAnsi="GHEA Grapalat"/>
                <w:sz w:val="20"/>
                <w:lang w:val="hy-AM"/>
              </w:rPr>
            </w:pPr>
          </w:p>
          <w:p w14:paraId="4C669AE1" w14:textId="77777777" w:rsidR="00A47B86" w:rsidRPr="00F566BF" w:rsidRDefault="00A47B86" w:rsidP="00A47B86">
            <w:pPr>
              <w:jc w:val="center"/>
              <w:rPr>
                <w:rFonts w:ascii="GHEA Grapalat" w:hAnsi="GHEA Grapalat"/>
                <w:sz w:val="20"/>
                <w:lang w:val="es-ES"/>
              </w:rPr>
            </w:pPr>
            <w:r>
              <w:rPr>
                <w:rFonts w:ascii="GHEA Grapalat" w:hAnsi="GHEA Grapalat"/>
                <w:sz w:val="20"/>
                <w:lang w:val="hy-AM"/>
              </w:rPr>
              <w:t>1</w:t>
            </w:r>
          </w:p>
        </w:tc>
        <w:tc>
          <w:tcPr>
            <w:tcW w:w="1620" w:type="dxa"/>
          </w:tcPr>
          <w:p w14:paraId="12ADF56C" w14:textId="77777777" w:rsidR="00A47B86" w:rsidRPr="006478A6" w:rsidRDefault="00A47B86" w:rsidP="00A47B86">
            <w:pPr>
              <w:jc w:val="center"/>
              <w:rPr>
                <w:rFonts w:ascii="GHEA Grapalat" w:hAnsi="GHEA Grapalat"/>
                <w:sz w:val="18"/>
                <w:szCs w:val="18"/>
              </w:rPr>
            </w:pPr>
          </w:p>
          <w:p w14:paraId="36ACEBCE" w14:textId="77777777" w:rsidR="00A47B86" w:rsidRPr="006478A6" w:rsidRDefault="00A47B86" w:rsidP="00A47B86">
            <w:pPr>
              <w:jc w:val="center"/>
              <w:rPr>
                <w:rFonts w:ascii="GHEA Grapalat" w:hAnsi="GHEA Grapalat"/>
                <w:sz w:val="18"/>
                <w:szCs w:val="18"/>
              </w:rPr>
            </w:pPr>
            <w:r>
              <w:rPr>
                <w:rFonts w:ascii="GHEA Grapalat" w:hAnsi="GHEA Grapalat"/>
                <w:sz w:val="18"/>
                <w:szCs w:val="18"/>
              </w:rPr>
              <w:t>71351540/70</w:t>
            </w:r>
          </w:p>
          <w:p w14:paraId="17508A79" w14:textId="52CA906D" w:rsidR="00A47B86" w:rsidRPr="000C58D3" w:rsidRDefault="00A47B86" w:rsidP="00A47B86">
            <w:pPr>
              <w:jc w:val="center"/>
              <w:rPr>
                <w:rFonts w:ascii="GHEA Grapalat" w:hAnsi="GHEA Grapalat"/>
                <w:sz w:val="20"/>
                <w:lang w:val="hy-AM"/>
              </w:rPr>
            </w:pPr>
          </w:p>
        </w:tc>
        <w:tc>
          <w:tcPr>
            <w:tcW w:w="2236" w:type="dxa"/>
            <w:tcBorders>
              <w:top w:val="single" w:sz="4" w:space="0" w:color="auto"/>
              <w:left w:val="single" w:sz="4" w:space="0" w:color="auto"/>
              <w:bottom w:val="single" w:sz="4" w:space="0" w:color="auto"/>
              <w:right w:val="single" w:sz="4" w:space="0" w:color="auto"/>
            </w:tcBorders>
          </w:tcPr>
          <w:p w14:paraId="07DD0A8B" w14:textId="504BAEF6" w:rsidR="00A47B86" w:rsidRPr="002F46A8" w:rsidRDefault="00A47B86" w:rsidP="00A47B86">
            <w:pPr>
              <w:jc w:val="center"/>
              <w:rPr>
                <w:rFonts w:ascii="GHEA Grapalat" w:hAnsi="GHEA Grapalat"/>
                <w:sz w:val="20"/>
                <w:lang w:val="hy-AM"/>
              </w:rPr>
            </w:pPr>
            <w:r w:rsidRPr="007F25FA">
              <w:rPr>
                <w:rFonts w:ascii="GHEA Grapalat" w:hAnsi="GHEA Grapalat"/>
                <w:b/>
                <w:bCs/>
                <w:i/>
                <w:sz w:val="18"/>
                <w:szCs w:val="18"/>
                <w:lang w:val="hy-AM"/>
              </w:rPr>
              <w:t xml:space="preserve">Консультационные услуги </w:t>
            </w:r>
            <w:r>
              <w:rPr>
                <w:rFonts w:ascii="GHEA Grapalat" w:hAnsi="GHEA Grapalat"/>
                <w:b/>
                <w:bCs/>
                <w:i/>
                <w:sz w:val="18"/>
                <w:szCs w:val="18"/>
                <w:lang w:val="hy-AM"/>
              </w:rPr>
              <w:t xml:space="preserve">по техническому контролю качества работ по ремонту асфальтобетонного покрытия улиц, тротуаров и дворов </w:t>
            </w:r>
            <w:r>
              <w:rPr>
                <w:rFonts w:ascii="GHEA Grapalat" w:hAnsi="GHEA Grapalat"/>
                <w:b/>
                <w:bCs/>
                <w:i/>
                <w:sz w:val="18"/>
                <w:szCs w:val="18"/>
                <w:lang w:val="hy-AM"/>
              </w:rPr>
              <w:lastRenderedPageBreak/>
              <w:t xml:space="preserve">для нужд административного района Канакер-Зейтун города Еревана  </w:t>
            </w:r>
          </w:p>
        </w:tc>
        <w:tc>
          <w:tcPr>
            <w:tcW w:w="682" w:type="dxa"/>
            <w:textDirection w:val="btLr"/>
            <w:vAlign w:val="center"/>
          </w:tcPr>
          <w:p w14:paraId="45EA2E05" w14:textId="184DD3CF" w:rsidR="00A47B86" w:rsidRPr="006503BE" w:rsidRDefault="00A47B86" w:rsidP="00A47B86">
            <w:pPr>
              <w:widowControl w:val="0"/>
              <w:spacing w:after="120"/>
              <w:jc w:val="center"/>
              <w:rPr>
                <w:rFonts w:ascii="GHEA Grapalat" w:hAnsi="GHEA Grapalat"/>
                <w:sz w:val="20"/>
                <w:lang w:val="en-US"/>
              </w:rPr>
            </w:pPr>
            <w:r>
              <w:rPr>
                <w:rFonts w:ascii="GHEA Grapalat" w:hAnsi="GHEA Grapalat"/>
                <w:sz w:val="20"/>
                <w:szCs w:val="20"/>
              </w:rPr>
              <w:lastRenderedPageBreak/>
              <w:t>0</w:t>
            </w:r>
          </w:p>
        </w:tc>
        <w:tc>
          <w:tcPr>
            <w:tcW w:w="813" w:type="dxa"/>
            <w:textDirection w:val="btLr"/>
            <w:vAlign w:val="center"/>
          </w:tcPr>
          <w:p w14:paraId="43F44025" w14:textId="710BC10E" w:rsidR="00A47B86" w:rsidRPr="006503BE" w:rsidRDefault="00A47B86" w:rsidP="00A47B86">
            <w:pPr>
              <w:widowControl w:val="0"/>
              <w:spacing w:after="120"/>
              <w:jc w:val="center"/>
              <w:rPr>
                <w:rFonts w:ascii="GHEA Grapalat" w:hAnsi="GHEA Grapalat"/>
                <w:sz w:val="16"/>
                <w:lang w:val="en-US"/>
              </w:rPr>
            </w:pPr>
            <w:r>
              <w:rPr>
                <w:rFonts w:ascii="GHEA Grapalat" w:hAnsi="GHEA Grapalat"/>
                <w:sz w:val="20"/>
                <w:szCs w:val="20"/>
              </w:rPr>
              <w:t>20</w:t>
            </w:r>
            <w:r>
              <w:rPr>
                <w:rFonts w:ascii="GHEA Grapalat" w:hAnsi="GHEA Grapalat"/>
                <w:sz w:val="18"/>
                <w:szCs w:val="18"/>
              </w:rPr>
              <w:t>%</w:t>
            </w:r>
          </w:p>
        </w:tc>
        <w:tc>
          <w:tcPr>
            <w:tcW w:w="563" w:type="dxa"/>
            <w:textDirection w:val="btLr"/>
            <w:vAlign w:val="center"/>
          </w:tcPr>
          <w:p w14:paraId="0C4DAC7A" w14:textId="1C29C4D2" w:rsidR="00A47B86" w:rsidRPr="006503BE" w:rsidRDefault="00A47B86" w:rsidP="00A47B86">
            <w:pPr>
              <w:widowControl w:val="0"/>
              <w:spacing w:after="120"/>
              <w:jc w:val="center"/>
              <w:rPr>
                <w:rFonts w:ascii="GHEA Grapalat" w:hAnsi="GHEA Grapalat" w:cs="Arial"/>
                <w:sz w:val="16"/>
                <w:lang w:val="en-US"/>
              </w:rPr>
            </w:pPr>
            <w:r>
              <w:rPr>
                <w:rFonts w:ascii="GHEA Grapalat" w:hAnsi="GHEA Grapalat"/>
                <w:sz w:val="20"/>
                <w:szCs w:val="20"/>
              </w:rPr>
              <w:t>20</w:t>
            </w:r>
            <w:r>
              <w:rPr>
                <w:rFonts w:ascii="GHEA Grapalat" w:hAnsi="GHEA Grapalat"/>
                <w:sz w:val="18"/>
                <w:szCs w:val="18"/>
              </w:rPr>
              <w:t>%</w:t>
            </w:r>
          </w:p>
        </w:tc>
        <w:tc>
          <w:tcPr>
            <w:tcW w:w="569" w:type="dxa"/>
            <w:textDirection w:val="btLr"/>
          </w:tcPr>
          <w:p w14:paraId="1ADE806A" w14:textId="3AEDC7A5"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50%</w:t>
            </w:r>
          </w:p>
        </w:tc>
        <w:tc>
          <w:tcPr>
            <w:tcW w:w="694" w:type="dxa"/>
            <w:textDirection w:val="btLr"/>
          </w:tcPr>
          <w:p w14:paraId="64F12FE8" w14:textId="56AF5FC6"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50%</w:t>
            </w:r>
          </w:p>
        </w:tc>
        <w:tc>
          <w:tcPr>
            <w:tcW w:w="566" w:type="dxa"/>
            <w:textDirection w:val="btLr"/>
          </w:tcPr>
          <w:p w14:paraId="13C7C97A" w14:textId="348DEF76"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50%</w:t>
            </w:r>
          </w:p>
        </w:tc>
        <w:tc>
          <w:tcPr>
            <w:tcW w:w="601" w:type="dxa"/>
            <w:textDirection w:val="btLr"/>
          </w:tcPr>
          <w:p w14:paraId="7288F9E6" w14:textId="5AA6882F"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100%</w:t>
            </w:r>
          </w:p>
        </w:tc>
        <w:tc>
          <w:tcPr>
            <w:tcW w:w="611" w:type="dxa"/>
            <w:textDirection w:val="btLr"/>
          </w:tcPr>
          <w:p w14:paraId="0BE7EFAF" w14:textId="7EE8A1F7"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100%</w:t>
            </w:r>
          </w:p>
        </w:tc>
        <w:tc>
          <w:tcPr>
            <w:tcW w:w="768" w:type="dxa"/>
            <w:gridSpan w:val="2"/>
            <w:textDirection w:val="btLr"/>
          </w:tcPr>
          <w:p w14:paraId="5BE2BB41" w14:textId="6C201942"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100%</w:t>
            </w:r>
          </w:p>
        </w:tc>
        <w:tc>
          <w:tcPr>
            <w:tcW w:w="526" w:type="dxa"/>
            <w:textDirection w:val="btLr"/>
            <w:vAlign w:val="center"/>
          </w:tcPr>
          <w:p w14:paraId="24368CAC" w14:textId="13A670E9"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100%</w:t>
            </w:r>
          </w:p>
        </w:tc>
        <w:tc>
          <w:tcPr>
            <w:tcW w:w="824" w:type="dxa"/>
            <w:textDirection w:val="btLr"/>
            <w:vAlign w:val="center"/>
          </w:tcPr>
          <w:p w14:paraId="5BBF7714" w14:textId="6D7752AE"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100%</w:t>
            </w:r>
          </w:p>
        </w:tc>
        <w:tc>
          <w:tcPr>
            <w:tcW w:w="683" w:type="dxa"/>
            <w:textDirection w:val="btLr"/>
            <w:vAlign w:val="center"/>
          </w:tcPr>
          <w:p w14:paraId="5B4816E0" w14:textId="78A8734F" w:rsidR="00A47B86" w:rsidRPr="00F412AC" w:rsidRDefault="00A47B86" w:rsidP="00A47B86">
            <w:pPr>
              <w:widowControl w:val="0"/>
              <w:spacing w:after="120"/>
              <w:jc w:val="center"/>
              <w:rPr>
                <w:rFonts w:ascii="GHEA Grapalat" w:hAnsi="GHEA Grapalat" w:cs="Arial"/>
                <w:sz w:val="16"/>
              </w:rPr>
            </w:pPr>
            <w:r>
              <w:rPr>
                <w:rFonts w:ascii="GHEA Grapalat" w:hAnsi="GHEA Grapalat"/>
                <w:sz w:val="18"/>
                <w:szCs w:val="18"/>
              </w:rPr>
              <w:t>100%</w:t>
            </w:r>
          </w:p>
        </w:tc>
        <w:tc>
          <w:tcPr>
            <w:tcW w:w="1386" w:type="dxa"/>
            <w:textDirection w:val="btLr"/>
            <w:vAlign w:val="center"/>
          </w:tcPr>
          <w:p w14:paraId="77A27CB1" w14:textId="098CD3CF" w:rsidR="00A47B86" w:rsidRPr="00F412AC" w:rsidRDefault="00A47B86" w:rsidP="00A47B86">
            <w:pPr>
              <w:widowControl w:val="0"/>
              <w:spacing w:after="120"/>
              <w:jc w:val="center"/>
              <w:rPr>
                <w:rFonts w:ascii="GHEA Grapalat" w:hAnsi="GHEA Grapalat"/>
                <w:b/>
                <w:sz w:val="16"/>
              </w:rPr>
            </w:pPr>
            <w:r>
              <w:rPr>
                <w:rFonts w:ascii="GHEA Grapalat" w:hAnsi="GHEA Grapalat"/>
                <w:sz w:val="18"/>
                <w:szCs w:val="18"/>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95616" w14:textId="77777777" w:rsidR="00661E5E" w:rsidRDefault="00661E5E">
      <w:r>
        <w:separator/>
      </w:r>
    </w:p>
  </w:endnote>
  <w:endnote w:type="continuationSeparator" w:id="0">
    <w:p w14:paraId="3D07B939" w14:textId="77777777" w:rsidR="00661E5E" w:rsidRDefault="0066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F2D72" w14:textId="77777777" w:rsidR="00661E5E" w:rsidRDefault="00661E5E">
      <w:r>
        <w:separator/>
      </w:r>
    </w:p>
  </w:footnote>
  <w:footnote w:type="continuationSeparator" w:id="0">
    <w:p w14:paraId="52C56EA3" w14:textId="77777777" w:rsidR="00661E5E" w:rsidRDefault="00661E5E">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2"/>
  </w:num>
  <w:num w:numId="2" w16cid:durableId="780689810">
    <w:abstractNumId w:val="12"/>
  </w:num>
  <w:num w:numId="3" w16cid:durableId="1034235437">
    <w:abstractNumId w:val="21"/>
  </w:num>
  <w:num w:numId="4" w16cid:durableId="172915178">
    <w:abstractNumId w:val="17"/>
  </w:num>
  <w:num w:numId="5" w16cid:durableId="1549343949">
    <w:abstractNumId w:val="26"/>
  </w:num>
  <w:num w:numId="6" w16cid:durableId="2034450869">
    <w:abstractNumId w:val="22"/>
    <w:lvlOverride w:ilvl="0">
      <w:startOverride w:val="1"/>
    </w:lvlOverride>
    <w:lvlOverride w:ilvl="1"/>
    <w:lvlOverride w:ilvl="2"/>
    <w:lvlOverride w:ilvl="3"/>
    <w:lvlOverride w:ilvl="4"/>
    <w:lvlOverride w:ilvl="5"/>
    <w:lvlOverride w:ilvl="6"/>
    <w:lvlOverride w:ilvl="7"/>
    <w:lvlOverride w:ilvl="8"/>
  </w:num>
  <w:num w:numId="7" w16cid:durableId="14768759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9"/>
  </w:num>
  <w:num w:numId="10" w16cid:durableId="1521895785">
    <w:abstractNumId w:val="7"/>
  </w:num>
  <w:num w:numId="11" w16cid:durableId="2110999915">
    <w:abstractNumId w:val="10"/>
  </w:num>
  <w:num w:numId="12" w16cid:durableId="1921283486">
    <w:abstractNumId w:val="33"/>
  </w:num>
  <w:num w:numId="13" w16cid:durableId="203711224">
    <w:abstractNumId w:val="29"/>
  </w:num>
  <w:num w:numId="14" w16cid:durableId="507986841">
    <w:abstractNumId w:val="15"/>
  </w:num>
  <w:num w:numId="15" w16cid:durableId="1067076378">
    <w:abstractNumId w:val="31"/>
  </w:num>
  <w:num w:numId="16" w16cid:durableId="44526410">
    <w:abstractNumId w:val="16"/>
  </w:num>
  <w:num w:numId="17" w16cid:durableId="1305820026">
    <w:abstractNumId w:val="8"/>
  </w:num>
  <w:num w:numId="18" w16cid:durableId="112142434">
    <w:abstractNumId w:val="1"/>
  </w:num>
  <w:num w:numId="19" w16cid:durableId="965434073">
    <w:abstractNumId w:val="18"/>
  </w:num>
  <w:num w:numId="20" w16cid:durableId="1909341790">
    <w:abstractNumId w:val="18"/>
  </w:num>
  <w:num w:numId="21" w16cid:durableId="150173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3"/>
  </w:num>
  <w:num w:numId="23" w16cid:durableId="1849716574">
    <w:abstractNumId w:val="9"/>
  </w:num>
  <w:num w:numId="24" w16cid:durableId="1653831663">
    <w:abstractNumId w:val="20"/>
  </w:num>
  <w:num w:numId="25" w16cid:durableId="159642">
    <w:abstractNumId w:val="14"/>
  </w:num>
  <w:num w:numId="26" w16cid:durableId="313875938">
    <w:abstractNumId w:val="6"/>
  </w:num>
  <w:num w:numId="27" w16cid:durableId="2031569558">
    <w:abstractNumId w:val="5"/>
  </w:num>
  <w:num w:numId="28" w16cid:durableId="593704355">
    <w:abstractNumId w:val="0"/>
  </w:num>
  <w:num w:numId="29" w16cid:durableId="1782602196">
    <w:abstractNumId w:val="11"/>
  </w:num>
  <w:num w:numId="30" w16cid:durableId="854610540">
    <w:abstractNumId w:val="28"/>
  </w:num>
  <w:num w:numId="31" w16cid:durableId="308675740">
    <w:abstractNumId w:val="25"/>
  </w:num>
  <w:num w:numId="32" w16cid:durableId="429355547">
    <w:abstractNumId w:val="24"/>
  </w:num>
  <w:num w:numId="33" w16cid:durableId="327444820">
    <w:abstractNumId w:val="32"/>
  </w:num>
  <w:num w:numId="34" w16cid:durableId="1158501212">
    <w:abstractNumId w:val="27"/>
  </w:num>
  <w:num w:numId="35" w16cid:durableId="1109549713">
    <w:abstractNumId w:val="2"/>
  </w:num>
  <w:num w:numId="36" w16cid:durableId="1295676862">
    <w:abstractNumId w:val="13"/>
  </w:num>
  <w:num w:numId="37" w16cid:durableId="1199590671">
    <w:abstractNumId w:val="30"/>
  </w:num>
  <w:num w:numId="38" w16cid:durableId="1515654555">
    <w:abstractNumId w:val="4"/>
  </w:num>
  <w:num w:numId="39" w16cid:durableId="2826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6F6D"/>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406"/>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B35"/>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500"/>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15E"/>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B28"/>
    <w:rsid w:val="002F46A8"/>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5D2"/>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54C5"/>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B78"/>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D9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960"/>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20"/>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3BE"/>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5E"/>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5894"/>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1C27"/>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169"/>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BF6"/>
    <w:rsid w:val="00776E6C"/>
    <w:rsid w:val="00777846"/>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48E"/>
    <w:rsid w:val="007B3697"/>
    <w:rsid w:val="007B36E4"/>
    <w:rsid w:val="007B37A7"/>
    <w:rsid w:val="007B3F5F"/>
    <w:rsid w:val="007B4981"/>
    <w:rsid w:val="007B4FB7"/>
    <w:rsid w:val="007B5EC3"/>
    <w:rsid w:val="007B6621"/>
    <w:rsid w:val="007B6811"/>
    <w:rsid w:val="007B69B6"/>
    <w:rsid w:val="007B7EF5"/>
    <w:rsid w:val="007C081F"/>
    <w:rsid w:val="007C0837"/>
    <w:rsid w:val="007C10AE"/>
    <w:rsid w:val="007C13B3"/>
    <w:rsid w:val="007C14D9"/>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5FA"/>
    <w:rsid w:val="007F281F"/>
    <w:rsid w:val="007F336D"/>
    <w:rsid w:val="007F503F"/>
    <w:rsid w:val="007F5A5F"/>
    <w:rsid w:val="007F65F5"/>
    <w:rsid w:val="007F6722"/>
    <w:rsid w:val="008013BF"/>
    <w:rsid w:val="008013DA"/>
    <w:rsid w:val="00801411"/>
    <w:rsid w:val="00801641"/>
    <w:rsid w:val="00801AC7"/>
    <w:rsid w:val="008029EB"/>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0908"/>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3AD1"/>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4EB4"/>
    <w:rsid w:val="0094684E"/>
    <w:rsid w:val="009471C4"/>
    <w:rsid w:val="00947B00"/>
    <w:rsid w:val="00947D03"/>
    <w:rsid w:val="00950002"/>
    <w:rsid w:val="0095176C"/>
    <w:rsid w:val="0095199F"/>
    <w:rsid w:val="00951BC0"/>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22A"/>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6B71"/>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06D"/>
    <w:rsid w:val="00A46F92"/>
    <w:rsid w:val="00A47163"/>
    <w:rsid w:val="00A4729F"/>
    <w:rsid w:val="00A472AA"/>
    <w:rsid w:val="00A47B86"/>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86B"/>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062"/>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4EC"/>
    <w:rsid w:val="00B16E83"/>
    <w:rsid w:val="00B17063"/>
    <w:rsid w:val="00B1718B"/>
    <w:rsid w:val="00B176AF"/>
    <w:rsid w:val="00B17EB1"/>
    <w:rsid w:val="00B2066D"/>
    <w:rsid w:val="00B20FD7"/>
    <w:rsid w:val="00B2104E"/>
    <w:rsid w:val="00B21689"/>
    <w:rsid w:val="00B217A5"/>
    <w:rsid w:val="00B217BB"/>
    <w:rsid w:val="00B22406"/>
    <w:rsid w:val="00B225D5"/>
    <w:rsid w:val="00B2283B"/>
    <w:rsid w:val="00B23A55"/>
    <w:rsid w:val="00B23D4B"/>
    <w:rsid w:val="00B25447"/>
    <w:rsid w:val="00B2561E"/>
    <w:rsid w:val="00B2572B"/>
    <w:rsid w:val="00B25FC4"/>
    <w:rsid w:val="00B26643"/>
    <w:rsid w:val="00B2681D"/>
    <w:rsid w:val="00B2752E"/>
    <w:rsid w:val="00B30994"/>
    <w:rsid w:val="00B31440"/>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C96"/>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1884"/>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6DE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0DEF"/>
    <w:rsid w:val="00CD191C"/>
    <w:rsid w:val="00CD1E50"/>
    <w:rsid w:val="00CD3548"/>
    <w:rsid w:val="00CD4190"/>
    <w:rsid w:val="00CD435C"/>
    <w:rsid w:val="00CD4898"/>
    <w:rsid w:val="00CD6B60"/>
    <w:rsid w:val="00CD7A4F"/>
    <w:rsid w:val="00CE081E"/>
    <w:rsid w:val="00CE0AC0"/>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D9"/>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74A"/>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0CDF"/>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26A"/>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840"/>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3FDC"/>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73"/>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1AA"/>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2BEA"/>
    <w:rsid w:val="00FB35D5"/>
    <w:rsid w:val="00FB3AE9"/>
    <w:rsid w:val="00FB3AFB"/>
    <w:rsid w:val="00FB3CC9"/>
    <w:rsid w:val="00FB4ACF"/>
    <w:rsid w:val="00FB4AFE"/>
    <w:rsid w:val="00FB6BBB"/>
    <w:rsid w:val="00FB72F4"/>
    <w:rsid w:val="00FB7899"/>
    <w:rsid w:val="00FB78E7"/>
    <w:rsid w:val="00FB796B"/>
    <w:rsid w:val="00FC016A"/>
    <w:rsid w:val="00FC096C"/>
    <w:rsid w:val="00FC0B4B"/>
    <w:rsid w:val="00FC0C8E"/>
    <w:rsid w:val="00FC0FDC"/>
    <w:rsid w:val="00FC1506"/>
    <w:rsid w:val="00FC22F4"/>
    <w:rsid w:val="00FC283C"/>
    <w:rsid w:val="00FC2FB3"/>
    <w:rsid w:val="00FC4412"/>
    <w:rsid w:val="00FC4B16"/>
    <w:rsid w:val="00FC58D4"/>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3049</TotalTime>
  <Pages>81</Pages>
  <Words>18311</Words>
  <Characters>104373</Characters>
  <Application>Microsoft Office Word</Application>
  <DocSecurity>0</DocSecurity>
  <Lines>869</Lines>
  <Paragraphs>244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122440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1907</cp:revision>
  <cp:lastPrinted>2018-02-16T07:12:00Z</cp:lastPrinted>
  <dcterms:created xsi:type="dcterms:W3CDTF">2019-10-28T07:04:00Z</dcterms:created>
  <dcterms:modified xsi:type="dcterms:W3CDTF">2026-02-19T13:12:00Z</dcterms:modified>
</cp:coreProperties>
</file>